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2D60" w:rsidRPr="00FF7E90" w:rsidRDefault="00C02D60" w:rsidP="00C02D60">
      <w:pPr>
        <w:jc w:val="center"/>
        <w:rPr>
          <w:rFonts w:asciiTheme="majorEastAsia" w:eastAsiaTheme="majorEastAsia" w:hAnsiTheme="majorEastAsia" w:hint="eastAsia"/>
          <w:b/>
          <w:sz w:val="44"/>
          <w:szCs w:val="44"/>
        </w:rPr>
      </w:pPr>
    </w:p>
    <w:p w:rsidR="009F363F" w:rsidRPr="00FF7E90" w:rsidRDefault="009F363F" w:rsidP="00C02D60">
      <w:pPr>
        <w:jc w:val="center"/>
        <w:rPr>
          <w:rFonts w:asciiTheme="majorEastAsia" w:eastAsiaTheme="majorEastAsia" w:hAnsiTheme="majorEastAsia"/>
          <w:b/>
          <w:sz w:val="44"/>
          <w:szCs w:val="44"/>
        </w:rPr>
      </w:pPr>
    </w:p>
    <w:p w:rsidR="00C02D60" w:rsidRDefault="00C02D60" w:rsidP="00A06AA5">
      <w:pPr>
        <w:wordWrap w:val="0"/>
        <w:jc w:val="right"/>
        <w:rPr>
          <w:rFonts w:ascii="仿宋_GB2312" w:eastAsia="仿宋_GB2312"/>
          <w:sz w:val="32"/>
          <w:szCs w:val="32"/>
        </w:rPr>
      </w:pPr>
      <w:r w:rsidRPr="008668C1">
        <w:rPr>
          <w:rFonts w:ascii="仿宋_GB2312" w:eastAsia="仿宋_GB2312" w:hint="eastAsia"/>
          <w:sz w:val="32"/>
          <w:szCs w:val="32"/>
        </w:rPr>
        <w:t xml:space="preserve">                            </w:t>
      </w:r>
      <w:proofErr w:type="gramStart"/>
      <w:r w:rsidRPr="008668C1">
        <w:rPr>
          <w:rFonts w:ascii="仿宋_GB2312" w:eastAsia="仿宋_GB2312" w:hint="eastAsia"/>
          <w:sz w:val="32"/>
          <w:szCs w:val="32"/>
        </w:rPr>
        <w:t>梅市人社函</w:t>
      </w:r>
      <w:proofErr w:type="gramEnd"/>
      <w:r w:rsidR="005A569D">
        <w:rPr>
          <w:rFonts w:ascii="仿宋_GB2312" w:eastAsia="仿宋_GB2312" w:hint="eastAsia"/>
          <w:sz w:val="32"/>
          <w:szCs w:val="32"/>
        </w:rPr>
        <w:t>[2013</w:t>
      </w:r>
      <w:r w:rsidRPr="008668C1">
        <w:rPr>
          <w:rFonts w:ascii="仿宋_GB2312" w:eastAsia="仿宋_GB2312" w:hint="eastAsia"/>
          <w:sz w:val="32"/>
          <w:szCs w:val="32"/>
        </w:rPr>
        <w:t>]</w:t>
      </w:r>
      <w:r w:rsidR="004163DF">
        <w:rPr>
          <w:rFonts w:ascii="仿宋_GB2312" w:eastAsia="仿宋_GB2312" w:hint="eastAsia"/>
          <w:sz w:val="32"/>
          <w:szCs w:val="32"/>
        </w:rPr>
        <w:t>1</w:t>
      </w:r>
      <w:r w:rsidR="005870CA">
        <w:rPr>
          <w:rFonts w:ascii="仿宋_GB2312" w:eastAsia="仿宋_GB2312" w:hint="eastAsia"/>
          <w:sz w:val="32"/>
          <w:szCs w:val="32"/>
        </w:rPr>
        <w:t>6</w:t>
      </w:r>
      <w:r w:rsidR="00181816">
        <w:rPr>
          <w:rFonts w:ascii="仿宋_GB2312" w:eastAsia="仿宋_GB2312" w:hint="eastAsia"/>
          <w:sz w:val="32"/>
          <w:szCs w:val="32"/>
        </w:rPr>
        <w:t>4</w:t>
      </w:r>
      <w:r w:rsidRPr="008668C1">
        <w:rPr>
          <w:rFonts w:ascii="仿宋_GB2312" w:eastAsia="仿宋_GB2312" w:hint="eastAsia"/>
          <w:sz w:val="32"/>
          <w:szCs w:val="32"/>
        </w:rPr>
        <w:t>号</w:t>
      </w:r>
    </w:p>
    <w:p w:rsidR="00683558" w:rsidRPr="00683558" w:rsidRDefault="00683558" w:rsidP="00683558">
      <w:pPr>
        <w:rPr>
          <w:rFonts w:asciiTheme="majorEastAsia" w:eastAsiaTheme="majorEastAsia" w:hAnsiTheme="majorEastAsia"/>
          <w:b/>
          <w:sz w:val="32"/>
          <w:szCs w:val="32"/>
        </w:rPr>
      </w:pPr>
    </w:p>
    <w:p w:rsidR="00181816" w:rsidRPr="00181816" w:rsidRDefault="00181816" w:rsidP="00181816">
      <w:pPr>
        <w:spacing w:line="540" w:lineRule="exact"/>
        <w:jc w:val="center"/>
        <w:rPr>
          <w:rFonts w:ascii="宋体" w:hAnsi="宋体"/>
          <w:b/>
          <w:sz w:val="44"/>
          <w:szCs w:val="44"/>
        </w:rPr>
      </w:pPr>
      <w:r w:rsidRPr="00181816">
        <w:rPr>
          <w:rFonts w:ascii="宋体" w:hAnsi="宋体" w:hint="eastAsia"/>
          <w:b/>
          <w:sz w:val="44"/>
          <w:szCs w:val="44"/>
        </w:rPr>
        <w:t>关于印发</w:t>
      </w:r>
      <w:proofErr w:type="gramStart"/>
      <w:r w:rsidRPr="00181816">
        <w:rPr>
          <w:rFonts w:ascii="宋体" w:hAnsi="宋体" w:hint="eastAsia"/>
          <w:b/>
          <w:sz w:val="44"/>
          <w:szCs w:val="44"/>
        </w:rPr>
        <w:t>《</w:t>
      </w:r>
      <w:proofErr w:type="gramEnd"/>
      <w:r w:rsidRPr="00181816">
        <w:rPr>
          <w:rFonts w:ascii="宋体" w:hAnsi="宋体" w:hint="eastAsia"/>
          <w:b/>
          <w:sz w:val="44"/>
          <w:szCs w:val="44"/>
        </w:rPr>
        <w:t>梅州市社会保障卡基本全覆盖</w:t>
      </w:r>
    </w:p>
    <w:p w:rsidR="00181816" w:rsidRPr="00181816" w:rsidRDefault="00181816" w:rsidP="00181816">
      <w:pPr>
        <w:spacing w:line="540" w:lineRule="exact"/>
        <w:jc w:val="center"/>
        <w:rPr>
          <w:rFonts w:ascii="宋体" w:hAnsi="宋体"/>
          <w:b/>
          <w:sz w:val="44"/>
          <w:szCs w:val="44"/>
        </w:rPr>
      </w:pPr>
      <w:r w:rsidRPr="00181816">
        <w:rPr>
          <w:rFonts w:ascii="宋体" w:hAnsi="宋体" w:hint="eastAsia"/>
          <w:b/>
          <w:sz w:val="44"/>
          <w:szCs w:val="44"/>
        </w:rPr>
        <w:t>工作方案</w:t>
      </w:r>
      <w:proofErr w:type="gramStart"/>
      <w:r w:rsidRPr="00181816">
        <w:rPr>
          <w:rFonts w:ascii="宋体" w:hAnsi="宋体" w:hint="eastAsia"/>
          <w:b/>
          <w:sz w:val="44"/>
          <w:szCs w:val="44"/>
        </w:rPr>
        <w:t>》</w:t>
      </w:r>
      <w:proofErr w:type="gramEnd"/>
      <w:r w:rsidRPr="00181816">
        <w:rPr>
          <w:rFonts w:ascii="宋体" w:hAnsi="宋体" w:hint="eastAsia"/>
          <w:b/>
          <w:sz w:val="44"/>
          <w:szCs w:val="44"/>
        </w:rPr>
        <w:t>的通知</w:t>
      </w:r>
    </w:p>
    <w:p w:rsidR="00181816" w:rsidRPr="00181816" w:rsidRDefault="00181816" w:rsidP="00181816">
      <w:pPr>
        <w:spacing w:line="540" w:lineRule="exact"/>
        <w:ind w:firstLineChars="200" w:firstLine="603"/>
        <w:rPr>
          <w:rFonts w:ascii="仿宋_GB2312" w:eastAsia="仿宋_GB2312" w:hAnsi="Calibri"/>
          <w:sz w:val="32"/>
          <w:szCs w:val="32"/>
        </w:rPr>
      </w:pPr>
    </w:p>
    <w:p w:rsidR="00181816" w:rsidRPr="00181816" w:rsidRDefault="00181816" w:rsidP="00181816">
      <w:pPr>
        <w:spacing w:line="540" w:lineRule="exact"/>
        <w:jc w:val="left"/>
        <w:rPr>
          <w:rFonts w:ascii="仿宋_GB2312" w:eastAsia="仿宋_GB2312" w:hAnsi="Calibri"/>
          <w:sz w:val="32"/>
          <w:szCs w:val="32"/>
        </w:rPr>
      </w:pPr>
      <w:r w:rsidRPr="00181816">
        <w:rPr>
          <w:rFonts w:ascii="仿宋_GB2312" w:eastAsia="仿宋_GB2312" w:hAnsi="Calibri" w:hint="eastAsia"/>
          <w:sz w:val="32"/>
          <w:szCs w:val="32"/>
        </w:rPr>
        <w:t>各县（市、区）人力资源和社会保障局：</w:t>
      </w:r>
    </w:p>
    <w:p w:rsidR="00181816" w:rsidRPr="00181816" w:rsidRDefault="00181816" w:rsidP="00181816">
      <w:pPr>
        <w:spacing w:line="540" w:lineRule="exact"/>
        <w:ind w:firstLineChars="200" w:firstLine="603"/>
        <w:rPr>
          <w:rFonts w:ascii="仿宋_GB2312" w:eastAsia="仿宋_GB2312" w:hAnsi="Calibri"/>
          <w:sz w:val="32"/>
          <w:szCs w:val="32"/>
        </w:rPr>
      </w:pPr>
      <w:r w:rsidRPr="00181816">
        <w:rPr>
          <w:rFonts w:ascii="仿宋_GB2312" w:eastAsia="仿宋_GB2312" w:hAnsi="Calibri" w:hint="eastAsia"/>
          <w:sz w:val="32"/>
          <w:szCs w:val="32"/>
        </w:rPr>
        <w:t>按照省、市政府的要求，为加快推进社会保障“一卡通”，确保2013年底前基本实现全市</w:t>
      </w:r>
      <w:proofErr w:type="gramStart"/>
      <w:r w:rsidRPr="00181816">
        <w:rPr>
          <w:rFonts w:ascii="仿宋_GB2312" w:eastAsia="仿宋_GB2312" w:hAnsi="Calibri" w:hint="eastAsia"/>
          <w:sz w:val="32"/>
          <w:szCs w:val="32"/>
        </w:rPr>
        <w:t>社会保障卡全覆盖</w:t>
      </w:r>
      <w:proofErr w:type="gramEnd"/>
      <w:r w:rsidRPr="00181816">
        <w:rPr>
          <w:rFonts w:ascii="仿宋_GB2312" w:eastAsia="仿宋_GB2312" w:hAnsi="Calibri" w:hint="eastAsia"/>
          <w:sz w:val="32"/>
          <w:szCs w:val="32"/>
        </w:rPr>
        <w:t>目标，现将《梅州市社会保障卡基本全覆盖工作方案》印发给你们，并提出以下意见，请认真贯彻执行。</w:t>
      </w:r>
    </w:p>
    <w:p w:rsidR="00181816" w:rsidRPr="00181816" w:rsidRDefault="00181816" w:rsidP="00181816">
      <w:pPr>
        <w:spacing w:line="540" w:lineRule="exact"/>
        <w:ind w:firstLineChars="200" w:firstLine="603"/>
        <w:rPr>
          <w:rFonts w:ascii="黑体" w:eastAsia="黑体" w:hAnsi="Calibri"/>
          <w:sz w:val="32"/>
          <w:szCs w:val="32"/>
        </w:rPr>
      </w:pPr>
      <w:r w:rsidRPr="00181816">
        <w:rPr>
          <w:rFonts w:ascii="黑体" w:eastAsia="黑体" w:hAnsi="Calibri" w:hint="eastAsia"/>
          <w:sz w:val="32"/>
          <w:szCs w:val="32"/>
        </w:rPr>
        <w:t>一、高度重视，深化认识</w:t>
      </w:r>
    </w:p>
    <w:p w:rsidR="00181816" w:rsidRPr="00181816" w:rsidRDefault="00181816" w:rsidP="00181816">
      <w:pPr>
        <w:spacing w:line="540" w:lineRule="exact"/>
        <w:ind w:firstLineChars="200" w:firstLine="603"/>
        <w:rPr>
          <w:rFonts w:ascii="仿宋_GB2312" w:eastAsia="仿宋_GB2312" w:hAnsi="Calibri"/>
          <w:sz w:val="32"/>
          <w:szCs w:val="32"/>
        </w:rPr>
      </w:pPr>
      <w:r w:rsidRPr="00181816">
        <w:rPr>
          <w:rFonts w:ascii="仿宋_GB2312" w:eastAsia="仿宋_GB2312" w:hAnsi="Calibri" w:hint="eastAsia"/>
          <w:sz w:val="32"/>
          <w:szCs w:val="32"/>
        </w:rPr>
        <w:t>社会保障卡是群众享有社会保障权益的重要标志，也是政府为群众提供便利服务的重要载体。加快实现社会保障卡全省全覆盖，既是人力资源社会保障事业发展的必然要求和加快推进政府公共服务均等化的迫切需要，也是省委省政府推进惠民、便民的重大民生工程，被省政府列为今年的十件民生实事之一，向社会做出了承诺。各地要充分认识加快实现</w:t>
      </w:r>
      <w:proofErr w:type="gramStart"/>
      <w:r w:rsidRPr="00181816">
        <w:rPr>
          <w:rFonts w:ascii="仿宋_GB2312" w:eastAsia="仿宋_GB2312" w:hAnsi="Calibri" w:hint="eastAsia"/>
          <w:sz w:val="32"/>
          <w:szCs w:val="32"/>
        </w:rPr>
        <w:t>社会保障卡全覆盖</w:t>
      </w:r>
      <w:proofErr w:type="gramEnd"/>
      <w:r w:rsidRPr="00181816">
        <w:rPr>
          <w:rFonts w:ascii="仿宋_GB2312" w:eastAsia="仿宋_GB2312" w:hAnsi="Calibri" w:hint="eastAsia"/>
          <w:sz w:val="32"/>
          <w:szCs w:val="32"/>
        </w:rPr>
        <w:t>的重要意义，切实把社会保障卡发放工作落到为人民群众办实事上来，以高度的责任感做好工作。</w:t>
      </w:r>
    </w:p>
    <w:p w:rsidR="00181816" w:rsidRPr="00181816" w:rsidRDefault="00181816" w:rsidP="00181816">
      <w:pPr>
        <w:spacing w:line="540" w:lineRule="exact"/>
        <w:ind w:firstLineChars="200" w:firstLine="603"/>
        <w:rPr>
          <w:rFonts w:ascii="黑体" w:eastAsia="黑体" w:hAnsi="Calibri"/>
          <w:sz w:val="32"/>
          <w:szCs w:val="32"/>
        </w:rPr>
      </w:pPr>
      <w:r w:rsidRPr="00181816">
        <w:rPr>
          <w:rFonts w:ascii="黑体" w:eastAsia="黑体" w:hAnsi="Calibri" w:hint="eastAsia"/>
          <w:sz w:val="32"/>
          <w:szCs w:val="32"/>
        </w:rPr>
        <w:t>二、加强领导，落实责任</w:t>
      </w:r>
    </w:p>
    <w:p w:rsidR="00181816" w:rsidRPr="00181816" w:rsidRDefault="00181816" w:rsidP="00181816">
      <w:pPr>
        <w:spacing w:line="540" w:lineRule="exact"/>
        <w:ind w:firstLineChars="200" w:firstLine="603"/>
        <w:rPr>
          <w:rFonts w:ascii="仿宋_GB2312" w:eastAsia="仿宋_GB2312" w:hAnsi="Calibri"/>
          <w:sz w:val="32"/>
          <w:szCs w:val="32"/>
        </w:rPr>
      </w:pPr>
      <w:r w:rsidRPr="00181816">
        <w:rPr>
          <w:rFonts w:ascii="仿宋_GB2312" w:eastAsia="仿宋_GB2312" w:hAnsi="Calibri" w:hint="eastAsia"/>
          <w:sz w:val="32"/>
          <w:szCs w:val="32"/>
        </w:rPr>
        <w:t>省、市政府领导十分关注</w:t>
      </w:r>
      <w:proofErr w:type="gramStart"/>
      <w:r w:rsidRPr="00181816">
        <w:rPr>
          <w:rFonts w:ascii="仿宋_GB2312" w:eastAsia="仿宋_GB2312" w:hAnsi="Calibri" w:hint="eastAsia"/>
          <w:sz w:val="32"/>
          <w:szCs w:val="32"/>
        </w:rPr>
        <w:t>社会保障卡全覆盖</w:t>
      </w:r>
      <w:proofErr w:type="gramEnd"/>
      <w:r w:rsidRPr="00181816">
        <w:rPr>
          <w:rFonts w:ascii="仿宋_GB2312" w:eastAsia="仿宋_GB2312" w:hAnsi="Calibri" w:hint="eastAsia"/>
          <w:sz w:val="32"/>
          <w:szCs w:val="32"/>
        </w:rPr>
        <w:t>工作。市府办已印发《关于加强社会保障卡发行工作的通知》（梅市府办明电〔2013〕</w:t>
      </w:r>
      <w:r w:rsidRPr="00181816">
        <w:rPr>
          <w:rFonts w:ascii="仿宋_GB2312" w:eastAsia="仿宋_GB2312" w:hAnsi="Calibri" w:hint="eastAsia"/>
          <w:sz w:val="32"/>
          <w:szCs w:val="32"/>
        </w:rPr>
        <w:lastRenderedPageBreak/>
        <w:t>49号），成立了以分管副市长任组长，市政府分管副秘书长、市</w:t>
      </w:r>
      <w:proofErr w:type="gramStart"/>
      <w:r w:rsidRPr="00181816">
        <w:rPr>
          <w:rFonts w:ascii="仿宋_GB2312" w:eastAsia="仿宋_GB2312" w:hAnsi="Calibri" w:hint="eastAsia"/>
          <w:sz w:val="32"/>
          <w:szCs w:val="32"/>
        </w:rPr>
        <w:t>人社局</w:t>
      </w:r>
      <w:proofErr w:type="gramEnd"/>
      <w:r w:rsidRPr="00181816">
        <w:rPr>
          <w:rFonts w:ascii="仿宋_GB2312" w:eastAsia="仿宋_GB2312" w:hAnsi="Calibri" w:hint="eastAsia"/>
          <w:sz w:val="32"/>
          <w:szCs w:val="32"/>
        </w:rPr>
        <w:t>局长、人民银行梅州市中心支行行长任副组长的督查小组，全面负责全市社会保障</w:t>
      </w:r>
      <w:proofErr w:type="gramStart"/>
      <w:r w:rsidRPr="00181816">
        <w:rPr>
          <w:rFonts w:ascii="仿宋_GB2312" w:eastAsia="仿宋_GB2312" w:hAnsi="Calibri" w:hint="eastAsia"/>
          <w:sz w:val="32"/>
          <w:szCs w:val="32"/>
        </w:rPr>
        <w:t>卡建设</w:t>
      </w:r>
      <w:proofErr w:type="gramEnd"/>
      <w:r w:rsidRPr="00181816">
        <w:rPr>
          <w:rFonts w:ascii="仿宋_GB2312" w:eastAsia="仿宋_GB2312" w:hAnsi="Calibri" w:hint="eastAsia"/>
          <w:sz w:val="32"/>
          <w:szCs w:val="32"/>
        </w:rPr>
        <w:t>的统筹和规划，指导各县（市、区）的社会保障卡发行工作。市政府督查小组将定期督查各县（市、区）的社会保障卡发行情况，年底将对各县（市、区）2013年社会保障</w:t>
      </w:r>
      <w:proofErr w:type="gramStart"/>
      <w:r w:rsidRPr="00181816">
        <w:rPr>
          <w:rFonts w:ascii="仿宋_GB2312" w:eastAsia="仿宋_GB2312" w:hAnsi="Calibri" w:hint="eastAsia"/>
          <w:sz w:val="32"/>
          <w:szCs w:val="32"/>
        </w:rPr>
        <w:t>卡基本</w:t>
      </w:r>
      <w:proofErr w:type="gramEnd"/>
      <w:r w:rsidRPr="00181816">
        <w:rPr>
          <w:rFonts w:ascii="仿宋_GB2312" w:eastAsia="仿宋_GB2312" w:hAnsi="Calibri" w:hint="eastAsia"/>
          <w:sz w:val="32"/>
          <w:szCs w:val="32"/>
        </w:rPr>
        <w:t>全覆盖工作进行检查验收。各县（市、区）要相应成立专项工作领导小组，负责对辖区</w:t>
      </w:r>
      <w:proofErr w:type="gramStart"/>
      <w:r w:rsidRPr="00181816">
        <w:rPr>
          <w:rFonts w:ascii="仿宋_GB2312" w:eastAsia="仿宋_GB2312" w:hAnsi="Calibri" w:hint="eastAsia"/>
          <w:sz w:val="32"/>
          <w:szCs w:val="32"/>
        </w:rPr>
        <w:t>社会保障卡全覆盖</w:t>
      </w:r>
      <w:proofErr w:type="gramEnd"/>
      <w:r w:rsidRPr="00181816">
        <w:rPr>
          <w:rFonts w:ascii="仿宋_GB2312" w:eastAsia="仿宋_GB2312" w:hAnsi="Calibri" w:hint="eastAsia"/>
          <w:sz w:val="32"/>
          <w:szCs w:val="32"/>
        </w:rPr>
        <w:t>工作进行统筹规划和协调指导，确保社会保障卡发放工作顺利有序推进。</w:t>
      </w:r>
    </w:p>
    <w:p w:rsidR="00181816" w:rsidRPr="00181816" w:rsidRDefault="00181816" w:rsidP="00181816">
      <w:pPr>
        <w:spacing w:line="540" w:lineRule="exact"/>
        <w:ind w:firstLineChars="200" w:firstLine="603"/>
        <w:rPr>
          <w:rFonts w:ascii="黑体" w:eastAsia="黑体" w:hAnsi="Calibri"/>
          <w:sz w:val="32"/>
          <w:szCs w:val="32"/>
        </w:rPr>
      </w:pPr>
      <w:r w:rsidRPr="00181816">
        <w:rPr>
          <w:rFonts w:ascii="黑体" w:eastAsia="黑体" w:hAnsi="Calibri" w:hint="eastAsia"/>
          <w:sz w:val="32"/>
          <w:szCs w:val="32"/>
        </w:rPr>
        <w:t>三、动员部署，分解任务</w:t>
      </w:r>
    </w:p>
    <w:p w:rsidR="00181816" w:rsidRPr="00181816" w:rsidRDefault="00181816" w:rsidP="00181816">
      <w:pPr>
        <w:spacing w:line="540" w:lineRule="exact"/>
        <w:ind w:firstLineChars="200" w:firstLine="603"/>
        <w:rPr>
          <w:rFonts w:ascii="仿宋_GB2312" w:eastAsia="仿宋_GB2312" w:hAnsi="Calibri"/>
          <w:sz w:val="32"/>
          <w:szCs w:val="32"/>
        </w:rPr>
      </w:pPr>
      <w:r w:rsidRPr="00181816">
        <w:rPr>
          <w:rFonts w:ascii="仿宋_GB2312" w:eastAsia="仿宋_GB2312" w:hAnsi="Calibri" w:hint="eastAsia"/>
          <w:sz w:val="32"/>
          <w:szCs w:val="32"/>
        </w:rPr>
        <w:t>各县（市、区）要按照《方案》的要求尽快进行全面动员和部署，积极争取当地党委、政府的支持，以户籍地发卡为原则，抓紧研究制定本地区工作方案，将发卡任务逐层分解到镇（街）、村（社区）和单位，有计划地推进社会保障卡发放工作的开展。各县（市、区）工作方案请于7月5日前报市局备案。</w:t>
      </w:r>
    </w:p>
    <w:p w:rsidR="00181816" w:rsidRPr="00181816" w:rsidRDefault="00181816" w:rsidP="00181816">
      <w:pPr>
        <w:spacing w:line="540" w:lineRule="exact"/>
        <w:ind w:firstLineChars="200" w:firstLine="603"/>
        <w:rPr>
          <w:rFonts w:ascii="黑体" w:eastAsia="黑体" w:hAnsi="Calibri"/>
          <w:sz w:val="32"/>
          <w:szCs w:val="32"/>
        </w:rPr>
      </w:pPr>
      <w:r w:rsidRPr="00181816">
        <w:rPr>
          <w:rFonts w:ascii="黑体" w:eastAsia="黑体" w:hAnsi="Calibri" w:hint="eastAsia"/>
          <w:sz w:val="32"/>
          <w:szCs w:val="32"/>
        </w:rPr>
        <w:t>四、沟通协调，共同推进</w:t>
      </w:r>
    </w:p>
    <w:p w:rsidR="00181816" w:rsidRPr="00181816" w:rsidRDefault="00181816" w:rsidP="00181816">
      <w:pPr>
        <w:spacing w:line="540" w:lineRule="exact"/>
        <w:ind w:firstLineChars="200" w:firstLine="603"/>
        <w:rPr>
          <w:rFonts w:ascii="仿宋_GB2312" w:eastAsia="仿宋_GB2312" w:hAnsi="Calibri"/>
          <w:sz w:val="32"/>
          <w:szCs w:val="32"/>
        </w:rPr>
      </w:pPr>
      <w:r w:rsidRPr="00181816">
        <w:rPr>
          <w:rFonts w:ascii="仿宋_GB2312" w:eastAsia="仿宋_GB2312" w:hAnsi="Calibri" w:hint="eastAsia"/>
          <w:sz w:val="32"/>
          <w:szCs w:val="32"/>
        </w:rPr>
        <w:t>各县（市、区）</w:t>
      </w:r>
      <w:proofErr w:type="gramStart"/>
      <w:r w:rsidRPr="00181816">
        <w:rPr>
          <w:rFonts w:ascii="仿宋_GB2312" w:eastAsia="仿宋_GB2312" w:hAnsi="Calibri" w:hint="eastAsia"/>
          <w:sz w:val="32"/>
          <w:szCs w:val="32"/>
        </w:rPr>
        <w:t>人社部门</w:t>
      </w:r>
      <w:proofErr w:type="gramEnd"/>
      <w:r w:rsidRPr="00181816">
        <w:rPr>
          <w:rFonts w:ascii="仿宋_GB2312" w:eastAsia="仿宋_GB2312" w:hAnsi="Calibri" w:hint="eastAsia"/>
          <w:sz w:val="32"/>
          <w:szCs w:val="32"/>
        </w:rPr>
        <w:t>要加强与经信、公安、民政、宣传等部门的沟通协调，努力争取有关部门在信息化基础设施、户籍人口信息、低保人</w:t>
      </w:r>
      <w:proofErr w:type="gramStart"/>
      <w:r w:rsidRPr="00181816">
        <w:rPr>
          <w:rFonts w:ascii="仿宋_GB2312" w:eastAsia="仿宋_GB2312" w:hAnsi="Calibri" w:hint="eastAsia"/>
          <w:sz w:val="32"/>
          <w:szCs w:val="32"/>
        </w:rPr>
        <w:t>员信息</w:t>
      </w:r>
      <w:proofErr w:type="gramEnd"/>
      <w:r w:rsidRPr="00181816">
        <w:rPr>
          <w:rFonts w:ascii="仿宋_GB2312" w:eastAsia="仿宋_GB2312" w:hAnsi="Calibri" w:hint="eastAsia"/>
          <w:sz w:val="32"/>
          <w:szCs w:val="32"/>
        </w:rPr>
        <w:t>及宣传发动等方面的支持，为社会保障卡发放工作开展创造有利条件。</w:t>
      </w:r>
    </w:p>
    <w:p w:rsidR="00181816" w:rsidRPr="00181816" w:rsidRDefault="00181816" w:rsidP="00181816">
      <w:pPr>
        <w:spacing w:line="540" w:lineRule="exact"/>
        <w:ind w:firstLineChars="200" w:firstLine="603"/>
        <w:rPr>
          <w:rFonts w:ascii="仿宋_GB2312" w:eastAsia="仿宋_GB2312" w:hAnsi="Calibri"/>
          <w:sz w:val="32"/>
          <w:szCs w:val="32"/>
        </w:rPr>
      </w:pPr>
      <w:r w:rsidRPr="00181816">
        <w:rPr>
          <w:rFonts w:ascii="仿宋_GB2312" w:eastAsia="仿宋_GB2312" w:hAnsi="Calibri" w:hint="eastAsia"/>
          <w:sz w:val="32"/>
          <w:szCs w:val="32"/>
        </w:rPr>
        <w:t>附件：《梅州市社会保障卡基本全覆盖工作方案》</w:t>
      </w:r>
    </w:p>
    <w:p w:rsidR="00181816" w:rsidRDefault="00181816" w:rsidP="00181816">
      <w:pPr>
        <w:spacing w:line="540" w:lineRule="exact"/>
        <w:ind w:firstLineChars="200" w:firstLine="603"/>
        <w:jc w:val="right"/>
        <w:rPr>
          <w:rFonts w:ascii="仿宋_GB2312" w:eastAsia="仿宋_GB2312" w:hAnsi="Calibri"/>
          <w:sz w:val="32"/>
          <w:szCs w:val="32"/>
        </w:rPr>
      </w:pPr>
      <w:r w:rsidRPr="00181816">
        <w:rPr>
          <w:rFonts w:ascii="仿宋_GB2312" w:eastAsia="仿宋_GB2312" w:hAnsi="Calibri" w:hint="eastAsia"/>
          <w:sz w:val="32"/>
          <w:szCs w:val="32"/>
        </w:rPr>
        <w:t xml:space="preserve">            </w:t>
      </w:r>
    </w:p>
    <w:p w:rsidR="00181816" w:rsidRDefault="00181816" w:rsidP="00181816">
      <w:pPr>
        <w:spacing w:line="540" w:lineRule="exact"/>
        <w:ind w:firstLineChars="200" w:firstLine="603"/>
        <w:jc w:val="right"/>
        <w:rPr>
          <w:rFonts w:ascii="仿宋_GB2312" w:eastAsia="仿宋_GB2312" w:hAnsi="Calibri"/>
          <w:sz w:val="32"/>
          <w:szCs w:val="32"/>
        </w:rPr>
      </w:pPr>
    </w:p>
    <w:p w:rsidR="00181816" w:rsidRPr="00181816" w:rsidRDefault="00181816" w:rsidP="00181816">
      <w:pPr>
        <w:spacing w:line="540" w:lineRule="exact"/>
        <w:ind w:firstLineChars="200" w:firstLine="603"/>
        <w:jc w:val="right"/>
        <w:rPr>
          <w:rFonts w:ascii="仿宋_GB2312" w:eastAsia="仿宋_GB2312" w:hAnsi="Calibri"/>
          <w:sz w:val="32"/>
          <w:szCs w:val="32"/>
        </w:rPr>
      </w:pPr>
      <w:r w:rsidRPr="00181816">
        <w:rPr>
          <w:rFonts w:ascii="仿宋_GB2312" w:eastAsia="仿宋_GB2312" w:hAnsi="Calibri" w:hint="eastAsia"/>
          <w:sz w:val="32"/>
          <w:szCs w:val="32"/>
        </w:rPr>
        <w:t xml:space="preserve"> 梅州市人力资源和社会保障局</w:t>
      </w:r>
    </w:p>
    <w:p w:rsidR="00181816" w:rsidRPr="00181816" w:rsidRDefault="00181816" w:rsidP="00181816">
      <w:pPr>
        <w:spacing w:line="540" w:lineRule="exact"/>
        <w:ind w:firstLineChars="350" w:firstLine="1055"/>
        <w:rPr>
          <w:rFonts w:ascii="仿宋_GB2312" w:eastAsia="仿宋_GB2312" w:hAnsi="Calibri"/>
          <w:sz w:val="32"/>
          <w:szCs w:val="32"/>
        </w:rPr>
      </w:pPr>
      <w:r w:rsidRPr="00181816">
        <w:rPr>
          <w:rFonts w:ascii="仿宋_GB2312" w:eastAsia="仿宋_GB2312" w:hAnsi="Calibri" w:hint="eastAsia"/>
          <w:sz w:val="32"/>
          <w:szCs w:val="32"/>
        </w:rPr>
        <w:t xml:space="preserve">                     </w:t>
      </w:r>
      <w:r>
        <w:rPr>
          <w:rFonts w:ascii="仿宋_GB2312" w:eastAsia="仿宋_GB2312" w:hAnsi="Calibri" w:hint="eastAsia"/>
          <w:sz w:val="32"/>
          <w:szCs w:val="32"/>
        </w:rPr>
        <w:t xml:space="preserve">      </w:t>
      </w:r>
      <w:r w:rsidRPr="00181816">
        <w:rPr>
          <w:rFonts w:ascii="仿宋_GB2312" w:eastAsia="仿宋_GB2312" w:hAnsi="Calibri" w:hint="eastAsia"/>
          <w:sz w:val="32"/>
          <w:szCs w:val="32"/>
        </w:rPr>
        <w:t xml:space="preserve">  2013 年6月 2</w:t>
      </w:r>
      <w:r>
        <w:rPr>
          <w:rFonts w:ascii="仿宋_GB2312" w:eastAsia="仿宋_GB2312" w:hAnsi="Calibri" w:hint="eastAsia"/>
          <w:sz w:val="32"/>
          <w:szCs w:val="32"/>
        </w:rPr>
        <w:t>5</w:t>
      </w:r>
      <w:r w:rsidRPr="00181816">
        <w:rPr>
          <w:rFonts w:ascii="仿宋_GB2312" w:eastAsia="仿宋_GB2312" w:hAnsi="Calibri" w:hint="eastAsia"/>
          <w:sz w:val="32"/>
          <w:szCs w:val="32"/>
        </w:rPr>
        <w:t xml:space="preserve"> 日</w:t>
      </w:r>
    </w:p>
    <w:p w:rsidR="00181816" w:rsidRPr="00181816" w:rsidRDefault="00181816" w:rsidP="00181816">
      <w:pPr>
        <w:jc w:val="center"/>
        <w:rPr>
          <w:rFonts w:ascii="宋体" w:hAnsi="宋体"/>
          <w:b/>
          <w:sz w:val="44"/>
          <w:szCs w:val="44"/>
        </w:rPr>
      </w:pPr>
      <w:r w:rsidRPr="00181816">
        <w:rPr>
          <w:rFonts w:ascii="宋体" w:hAnsi="宋体" w:hint="eastAsia"/>
          <w:b/>
          <w:sz w:val="44"/>
          <w:szCs w:val="44"/>
        </w:rPr>
        <w:lastRenderedPageBreak/>
        <w:t>梅州市社会保障</w:t>
      </w:r>
      <w:proofErr w:type="gramStart"/>
      <w:r w:rsidRPr="00181816">
        <w:rPr>
          <w:rFonts w:ascii="宋体" w:hAnsi="宋体" w:hint="eastAsia"/>
          <w:b/>
          <w:sz w:val="44"/>
          <w:szCs w:val="44"/>
        </w:rPr>
        <w:t>卡基本</w:t>
      </w:r>
      <w:proofErr w:type="gramEnd"/>
      <w:r w:rsidRPr="00181816">
        <w:rPr>
          <w:rFonts w:ascii="宋体" w:hAnsi="宋体" w:hint="eastAsia"/>
          <w:b/>
          <w:sz w:val="44"/>
          <w:szCs w:val="44"/>
        </w:rPr>
        <w:t>全覆盖工作方案</w:t>
      </w:r>
    </w:p>
    <w:p w:rsidR="00181816" w:rsidRPr="00181816" w:rsidRDefault="00181816" w:rsidP="00181816">
      <w:pPr>
        <w:ind w:firstLineChars="200" w:firstLine="603"/>
        <w:rPr>
          <w:rFonts w:ascii="仿宋_GB2312" w:eastAsia="仿宋_GB2312" w:hAnsi="Calibri"/>
          <w:sz w:val="32"/>
          <w:szCs w:val="32"/>
        </w:rPr>
      </w:pPr>
    </w:p>
    <w:p w:rsidR="00181816" w:rsidRPr="00181816" w:rsidRDefault="00181816" w:rsidP="00181816">
      <w:pPr>
        <w:spacing w:line="600" w:lineRule="exact"/>
        <w:ind w:firstLineChars="200" w:firstLine="603"/>
        <w:rPr>
          <w:rFonts w:ascii="仿宋_GB2312" w:eastAsia="仿宋_GB2312" w:hAnsi="Calibri"/>
          <w:sz w:val="32"/>
          <w:szCs w:val="32"/>
        </w:rPr>
      </w:pPr>
      <w:r w:rsidRPr="00181816">
        <w:rPr>
          <w:rFonts w:ascii="仿宋_GB2312" w:eastAsia="仿宋_GB2312" w:hAnsi="Calibri" w:hint="eastAsia"/>
          <w:sz w:val="32"/>
          <w:szCs w:val="32"/>
        </w:rPr>
        <w:t>根据省、市政府的要求，为加快推进社会保障“一卡通”，确保2013年底前基本实现全市</w:t>
      </w:r>
      <w:proofErr w:type="gramStart"/>
      <w:r w:rsidRPr="00181816">
        <w:rPr>
          <w:rFonts w:ascii="仿宋_GB2312" w:eastAsia="仿宋_GB2312" w:hAnsi="Calibri" w:hint="eastAsia"/>
          <w:sz w:val="32"/>
          <w:szCs w:val="32"/>
        </w:rPr>
        <w:t>社会保障卡全覆盖</w:t>
      </w:r>
      <w:proofErr w:type="gramEnd"/>
      <w:r w:rsidRPr="00181816">
        <w:rPr>
          <w:rFonts w:ascii="仿宋_GB2312" w:eastAsia="仿宋_GB2312" w:hAnsi="Calibri" w:hint="eastAsia"/>
          <w:sz w:val="32"/>
          <w:szCs w:val="32"/>
        </w:rPr>
        <w:t>目标，结合我市实际，制定本工作方案。</w:t>
      </w:r>
    </w:p>
    <w:p w:rsidR="00181816" w:rsidRPr="00181816" w:rsidRDefault="00181816" w:rsidP="00181816">
      <w:pPr>
        <w:spacing w:line="600" w:lineRule="exact"/>
        <w:ind w:firstLineChars="200" w:firstLine="603"/>
        <w:rPr>
          <w:rFonts w:ascii="黑体" w:eastAsia="黑体" w:hAnsi="Calibri"/>
          <w:sz w:val="32"/>
          <w:szCs w:val="32"/>
        </w:rPr>
      </w:pPr>
      <w:r w:rsidRPr="00181816">
        <w:rPr>
          <w:rFonts w:ascii="黑体" w:eastAsia="黑体" w:hAnsi="Calibri" w:hint="eastAsia"/>
          <w:sz w:val="32"/>
          <w:szCs w:val="32"/>
        </w:rPr>
        <w:t>一、指导思想和基本原则</w:t>
      </w:r>
    </w:p>
    <w:p w:rsidR="00181816" w:rsidRPr="00181816" w:rsidRDefault="00181816" w:rsidP="00181816">
      <w:pPr>
        <w:spacing w:line="600" w:lineRule="exact"/>
        <w:ind w:firstLineChars="200" w:firstLine="605"/>
        <w:rPr>
          <w:rFonts w:ascii="楷体_GB2312" w:eastAsia="楷体_GB2312" w:hAnsi="Calibri"/>
          <w:b/>
          <w:sz w:val="32"/>
          <w:szCs w:val="32"/>
        </w:rPr>
      </w:pPr>
      <w:r w:rsidRPr="00181816">
        <w:rPr>
          <w:rFonts w:ascii="楷体_GB2312" w:eastAsia="楷体_GB2312" w:hAnsi="Calibri" w:hint="eastAsia"/>
          <w:b/>
          <w:sz w:val="32"/>
          <w:szCs w:val="32"/>
        </w:rPr>
        <w:t>（一）指导思想。</w:t>
      </w:r>
    </w:p>
    <w:p w:rsidR="00181816" w:rsidRPr="00181816" w:rsidRDefault="00181816" w:rsidP="00181816">
      <w:pPr>
        <w:spacing w:line="600" w:lineRule="exact"/>
        <w:ind w:firstLineChars="200" w:firstLine="603"/>
        <w:rPr>
          <w:rFonts w:ascii="仿宋_GB2312" w:eastAsia="仿宋_GB2312" w:hAnsi="Calibri"/>
          <w:sz w:val="32"/>
          <w:szCs w:val="32"/>
        </w:rPr>
      </w:pPr>
      <w:r w:rsidRPr="00181816">
        <w:rPr>
          <w:rFonts w:ascii="仿宋_GB2312" w:eastAsia="仿宋_GB2312" w:hAnsi="Calibri" w:hint="eastAsia"/>
          <w:sz w:val="32"/>
          <w:szCs w:val="32"/>
        </w:rPr>
        <w:t>坚持以科学发展观为指导，率先实施大数据战略，有效整合资源，打破部门壁垒，加快社会保障卡发行，扩展社会保障卡应用，将社会保障卡提升为政府公共服务卡、银行卡、惠民卡，逐步实现政府服务“一卡通”的目标。</w:t>
      </w:r>
    </w:p>
    <w:p w:rsidR="00181816" w:rsidRPr="00181816" w:rsidRDefault="00181816" w:rsidP="00181816">
      <w:pPr>
        <w:spacing w:line="600" w:lineRule="exact"/>
        <w:ind w:firstLineChars="200" w:firstLine="605"/>
        <w:rPr>
          <w:rFonts w:ascii="楷体_GB2312" w:eastAsia="楷体_GB2312" w:hAnsi="Calibri"/>
          <w:b/>
          <w:sz w:val="32"/>
          <w:szCs w:val="32"/>
        </w:rPr>
      </w:pPr>
      <w:r w:rsidRPr="00181816">
        <w:rPr>
          <w:rFonts w:ascii="楷体_GB2312" w:eastAsia="楷体_GB2312" w:hAnsi="Calibri" w:hint="eastAsia"/>
          <w:b/>
          <w:sz w:val="32"/>
          <w:szCs w:val="32"/>
        </w:rPr>
        <w:t>（二）基本原则。</w:t>
      </w:r>
    </w:p>
    <w:p w:rsidR="00181816" w:rsidRPr="00181816" w:rsidRDefault="00181816" w:rsidP="00181816">
      <w:pPr>
        <w:spacing w:line="600" w:lineRule="exact"/>
        <w:ind w:firstLineChars="200" w:firstLine="605"/>
        <w:rPr>
          <w:rFonts w:ascii="仿宋_GB2312" w:eastAsia="仿宋_GB2312" w:hAnsi="Calibri"/>
          <w:sz w:val="32"/>
          <w:szCs w:val="32"/>
        </w:rPr>
      </w:pPr>
      <w:r w:rsidRPr="00181816">
        <w:rPr>
          <w:rFonts w:ascii="仿宋_GB2312" w:eastAsia="仿宋_GB2312" w:hAnsi="Calibri" w:hint="eastAsia"/>
          <w:b/>
          <w:sz w:val="32"/>
          <w:szCs w:val="32"/>
        </w:rPr>
        <w:t>1.属地管理，户籍发卡。</w:t>
      </w:r>
      <w:r w:rsidRPr="00181816">
        <w:rPr>
          <w:rFonts w:ascii="仿宋_GB2312" w:eastAsia="仿宋_GB2312" w:hAnsi="Calibri" w:hint="eastAsia"/>
          <w:sz w:val="32"/>
          <w:szCs w:val="32"/>
        </w:rPr>
        <w:t>以户籍地为社会保障卡发放原则，将任务逐层分解、责任到镇（街）、村（社区）。同时，积极做好外地户籍人口的发放工作。</w:t>
      </w:r>
    </w:p>
    <w:p w:rsidR="00181816" w:rsidRPr="00181816" w:rsidRDefault="00181816" w:rsidP="00181816">
      <w:pPr>
        <w:spacing w:line="600" w:lineRule="exact"/>
        <w:ind w:firstLineChars="200" w:firstLine="605"/>
        <w:rPr>
          <w:rFonts w:ascii="仿宋_GB2312" w:eastAsia="仿宋_GB2312" w:hAnsi="Calibri"/>
          <w:sz w:val="32"/>
          <w:szCs w:val="32"/>
        </w:rPr>
      </w:pPr>
      <w:r w:rsidRPr="00181816">
        <w:rPr>
          <w:rFonts w:ascii="仿宋_GB2312" w:eastAsia="仿宋_GB2312" w:hAnsi="Calibri" w:hint="eastAsia"/>
          <w:b/>
          <w:sz w:val="32"/>
          <w:szCs w:val="32"/>
        </w:rPr>
        <w:t>2.一卡双账，平稳过渡。</w:t>
      </w:r>
      <w:r w:rsidRPr="00181816">
        <w:rPr>
          <w:rFonts w:ascii="仿宋_GB2312" w:eastAsia="仿宋_GB2312" w:hAnsi="Calibri" w:hint="eastAsia"/>
          <w:sz w:val="32"/>
          <w:szCs w:val="32"/>
        </w:rPr>
        <w:t>为</w:t>
      </w:r>
      <w:proofErr w:type="gramStart"/>
      <w:r w:rsidRPr="00181816">
        <w:rPr>
          <w:rFonts w:ascii="仿宋_GB2312" w:eastAsia="仿宋_GB2312" w:hAnsi="Calibri" w:hint="eastAsia"/>
          <w:sz w:val="32"/>
          <w:szCs w:val="32"/>
        </w:rPr>
        <w:t>实现卡</w:t>
      </w:r>
      <w:proofErr w:type="gramEnd"/>
      <w:r w:rsidRPr="00181816">
        <w:rPr>
          <w:rFonts w:ascii="仿宋_GB2312" w:eastAsia="仿宋_GB2312" w:hAnsi="Calibri" w:hint="eastAsia"/>
          <w:sz w:val="32"/>
          <w:szCs w:val="32"/>
        </w:rPr>
        <w:t>的省内通用，社会保障卡要统一为申领人预先建立</w:t>
      </w:r>
      <w:proofErr w:type="gramStart"/>
      <w:r w:rsidRPr="00181816">
        <w:rPr>
          <w:rFonts w:ascii="仿宋_GB2312" w:eastAsia="仿宋_GB2312" w:hAnsi="Calibri" w:hint="eastAsia"/>
          <w:sz w:val="32"/>
          <w:szCs w:val="32"/>
        </w:rPr>
        <w:t>医</w:t>
      </w:r>
      <w:proofErr w:type="gramEnd"/>
      <w:r w:rsidRPr="00181816">
        <w:rPr>
          <w:rFonts w:ascii="仿宋_GB2312" w:eastAsia="仿宋_GB2312" w:hAnsi="Calibri" w:hint="eastAsia"/>
          <w:sz w:val="32"/>
          <w:szCs w:val="32"/>
        </w:rPr>
        <w:t>保个人账户和金融账户。</w:t>
      </w:r>
    </w:p>
    <w:p w:rsidR="00181816" w:rsidRPr="00181816" w:rsidRDefault="00181816" w:rsidP="00181816">
      <w:pPr>
        <w:spacing w:line="600" w:lineRule="exact"/>
        <w:ind w:firstLineChars="200" w:firstLine="605"/>
        <w:rPr>
          <w:rFonts w:ascii="仿宋_GB2312" w:eastAsia="仿宋_GB2312" w:hAnsi="Calibri"/>
          <w:sz w:val="32"/>
          <w:szCs w:val="32"/>
        </w:rPr>
      </w:pPr>
      <w:r w:rsidRPr="00181816">
        <w:rPr>
          <w:rFonts w:ascii="仿宋_GB2312" w:eastAsia="仿宋_GB2312" w:hAnsi="Calibri" w:hint="eastAsia"/>
          <w:b/>
          <w:sz w:val="32"/>
          <w:szCs w:val="32"/>
        </w:rPr>
        <w:t>3.自选银行，便民利民。</w:t>
      </w:r>
      <w:r w:rsidRPr="00181816">
        <w:rPr>
          <w:rFonts w:ascii="仿宋_GB2312" w:eastAsia="仿宋_GB2312" w:hAnsi="Calibri" w:hint="eastAsia"/>
          <w:sz w:val="32"/>
          <w:szCs w:val="32"/>
        </w:rPr>
        <w:t>为方便申领人就近、快速办理社会保障卡各项业务及使用社会保障</w:t>
      </w:r>
      <w:proofErr w:type="gramStart"/>
      <w:r w:rsidRPr="00181816">
        <w:rPr>
          <w:rFonts w:ascii="仿宋_GB2312" w:eastAsia="仿宋_GB2312" w:hAnsi="Calibri" w:hint="eastAsia"/>
          <w:sz w:val="32"/>
          <w:szCs w:val="32"/>
        </w:rPr>
        <w:t>卡金融</w:t>
      </w:r>
      <w:proofErr w:type="gramEnd"/>
      <w:r w:rsidRPr="00181816">
        <w:rPr>
          <w:rFonts w:ascii="仿宋_GB2312" w:eastAsia="仿宋_GB2312" w:hAnsi="Calibri" w:hint="eastAsia"/>
          <w:sz w:val="32"/>
          <w:szCs w:val="32"/>
        </w:rPr>
        <w:t>功能，申领人在申请社会保障卡时可自行选择开户银行。</w:t>
      </w:r>
    </w:p>
    <w:p w:rsidR="00181816" w:rsidRPr="00181816" w:rsidRDefault="00181816" w:rsidP="00181816">
      <w:pPr>
        <w:spacing w:line="600" w:lineRule="exact"/>
        <w:ind w:firstLineChars="200" w:firstLine="605"/>
        <w:rPr>
          <w:rFonts w:ascii="仿宋_GB2312" w:eastAsia="仿宋_GB2312" w:hAnsi="Calibri"/>
          <w:sz w:val="32"/>
          <w:szCs w:val="32"/>
        </w:rPr>
      </w:pPr>
      <w:r w:rsidRPr="00181816">
        <w:rPr>
          <w:rFonts w:ascii="仿宋_GB2312" w:eastAsia="仿宋_GB2312" w:hAnsi="Calibri" w:hint="eastAsia"/>
          <w:b/>
          <w:sz w:val="32"/>
          <w:szCs w:val="32"/>
        </w:rPr>
        <w:t>4.发用结合，</w:t>
      </w:r>
      <w:proofErr w:type="gramStart"/>
      <w:r w:rsidRPr="00181816">
        <w:rPr>
          <w:rFonts w:ascii="仿宋_GB2312" w:eastAsia="仿宋_GB2312" w:hAnsi="Calibri" w:hint="eastAsia"/>
          <w:b/>
          <w:sz w:val="32"/>
          <w:szCs w:val="32"/>
        </w:rPr>
        <w:t>一</w:t>
      </w:r>
      <w:proofErr w:type="gramEnd"/>
      <w:r w:rsidRPr="00181816">
        <w:rPr>
          <w:rFonts w:ascii="仿宋_GB2312" w:eastAsia="仿宋_GB2312" w:hAnsi="Calibri" w:hint="eastAsia"/>
          <w:b/>
          <w:sz w:val="32"/>
          <w:szCs w:val="32"/>
        </w:rPr>
        <w:t>卡通用。</w:t>
      </w:r>
      <w:r w:rsidRPr="00181816">
        <w:rPr>
          <w:rFonts w:ascii="仿宋_GB2312" w:eastAsia="仿宋_GB2312" w:hAnsi="Calibri" w:hint="eastAsia"/>
          <w:sz w:val="32"/>
          <w:szCs w:val="32"/>
        </w:rPr>
        <w:t>以全覆盖为目标，优先发卡，逐步</w:t>
      </w:r>
      <w:proofErr w:type="gramStart"/>
      <w:r w:rsidRPr="00181816">
        <w:rPr>
          <w:rFonts w:ascii="仿宋_GB2312" w:eastAsia="仿宋_GB2312" w:hAnsi="Calibri" w:hint="eastAsia"/>
          <w:sz w:val="32"/>
          <w:szCs w:val="32"/>
        </w:rPr>
        <w:t>拓展卡</w:t>
      </w:r>
      <w:proofErr w:type="gramEnd"/>
      <w:r w:rsidRPr="00181816">
        <w:rPr>
          <w:rFonts w:ascii="仿宋_GB2312" w:eastAsia="仿宋_GB2312" w:hAnsi="Calibri" w:hint="eastAsia"/>
          <w:sz w:val="32"/>
          <w:szCs w:val="32"/>
        </w:rPr>
        <w:t>的应用范围，最终实现“一人一卡、一卡多用、</w:t>
      </w:r>
      <w:proofErr w:type="gramStart"/>
      <w:r w:rsidRPr="00181816">
        <w:rPr>
          <w:rFonts w:ascii="仿宋_GB2312" w:eastAsia="仿宋_GB2312" w:hAnsi="Calibri" w:hint="eastAsia"/>
          <w:sz w:val="32"/>
          <w:szCs w:val="32"/>
        </w:rPr>
        <w:t>一</w:t>
      </w:r>
      <w:proofErr w:type="gramEnd"/>
      <w:r w:rsidRPr="00181816">
        <w:rPr>
          <w:rFonts w:ascii="仿宋_GB2312" w:eastAsia="仿宋_GB2312" w:hAnsi="Calibri" w:hint="eastAsia"/>
          <w:sz w:val="32"/>
          <w:szCs w:val="32"/>
        </w:rPr>
        <w:t>卡通用”的</w:t>
      </w:r>
      <w:r w:rsidRPr="00181816">
        <w:rPr>
          <w:rFonts w:ascii="仿宋_GB2312" w:eastAsia="仿宋_GB2312" w:hAnsi="Calibri" w:hint="eastAsia"/>
          <w:sz w:val="32"/>
          <w:szCs w:val="32"/>
        </w:rPr>
        <w:lastRenderedPageBreak/>
        <w:t>目标。</w:t>
      </w:r>
    </w:p>
    <w:p w:rsidR="00181816" w:rsidRPr="00181816" w:rsidRDefault="00181816" w:rsidP="00181816">
      <w:pPr>
        <w:spacing w:line="600" w:lineRule="exact"/>
        <w:ind w:firstLineChars="200" w:firstLine="605"/>
        <w:rPr>
          <w:rFonts w:ascii="仿宋_GB2312" w:eastAsia="仿宋_GB2312" w:hAnsi="Calibri"/>
          <w:sz w:val="32"/>
          <w:szCs w:val="32"/>
        </w:rPr>
      </w:pPr>
      <w:r w:rsidRPr="00181816">
        <w:rPr>
          <w:rFonts w:ascii="仿宋_GB2312" w:eastAsia="仿宋_GB2312" w:hAnsi="Calibri" w:hint="eastAsia"/>
          <w:b/>
          <w:sz w:val="32"/>
          <w:szCs w:val="32"/>
        </w:rPr>
        <w:t>5.健全制度，确保安全。</w:t>
      </w:r>
      <w:r w:rsidRPr="00181816">
        <w:rPr>
          <w:rFonts w:ascii="仿宋_GB2312" w:eastAsia="仿宋_GB2312" w:hAnsi="Calibri" w:hint="eastAsia"/>
          <w:sz w:val="32"/>
          <w:szCs w:val="32"/>
        </w:rPr>
        <w:t>按照人力资源社会保障部和我省的相关规定，建立健全社会保障卡发放、应用以及安全管理的各项制度，强化监督管理，提高服务水平，确保安全有序。</w:t>
      </w:r>
    </w:p>
    <w:p w:rsidR="00181816" w:rsidRPr="00181816" w:rsidRDefault="00181816" w:rsidP="00181816">
      <w:pPr>
        <w:spacing w:line="600" w:lineRule="exact"/>
        <w:ind w:firstLineChars="200" w:firstLine="603"/>
        <w:rPr>
          <w:rFonts w:ascii="黑体" w:eastAsia="黑体" w:hAnsi="Calibri"/>
          <w:sz w:val="32"/>
          <w:szCs w:val="32"/>
        </w:rPr>
      </w:pPr>
      <w:r w:rsidRPr="00181816">
        <w:rPr>
          <w:rFonts w:ascii="黑体" w:eastAsia="黑体" w:hAnsi="Calibri" w:hint="eastAsia"/>
          <w:sz w:val="32"/>
          <w:szCs w:val="32"/>
        </w:rPr>
        <w:t>二、成立领导机构</w:t>
      </w:r>
    </w:p>
    <w:p w:rsidR="00181816" w:rsidRPr="00181816" w:rsidRDefault="00181816" w:rsidP="00181816">
      <w:pPr>
        <w:spacing w:line="600" w:lineRule="exact"/>
        <w:ind w:firstLineChars="200" w:firstLine="603"/>
        <w:rPr>
          <w:rFonts w:ascii="仿宋_GB2312" w:eastAsia="仿宋_GB2312" w:hAnsi="Calibri"/>
          <w:sz w:val="32"/>
          <w:szCs w:val="32"/>
        </w:rPr>
      </w:pPr>
      <w:r w:rsidRPr="00181816">
        <w:rPr>
          <w:rFonts w:ascii="仿宋_GB2312" w:eastAsia="仿宋_GB2312" w:hAnsi="Calibri" w:hint="eastAsia"/>
          <w:sz w:val="32"/>
          <w:szCs w:val="32"/>
        </w:rPr>
        <w:t>为加强对我市社会保障卡发放工作的领导，专门成立梅州市社会保障卡发放工作领导小组和梅州市</w:t>
      </w:r>
      <w:proofErr w:type="gramStart"/>
      <w:r w:rsidRPr="00181816">
        <w:rPr>
          <w:rFonts w:ascii="仿宋_GB2312" w:eastAsia="仿宋_GB2312" w:hAnsi="Calibri" w:hint="eastAsia"/>
          <w:sz w:val="32"/>
          <w:szCs w:val="32"/>
        </w:rPr>
        <w:t>人社局</w:t>
      </w:r>
      <w:proofErr w:type="gramEnd"/>
      <w:r w:rsidRPr="00181816">
        <w:rPr>
          <w:rFonts w:ascii="仿宋_GB2312" w:eastAsia="仿宋_GB2312" w:hAnsi="Calibri" w:hint="eastAsia"/>
          <w:sz w:val="32"/>
          <w:szCs w:val="32"/>
        </w:rPr>
        <w:t>社会保障卡发放工作领导小组。</w:t>
      </w:r>
    </w:p>
    <w:p w:rsidR="00181816" w:rsidRPr="00181816" w:rsidRDefault="00181816" w:rsidP="00181816">
      <w:pPr>
        <w:spacing w:line="600" w:lineRule="exact"/>
        <w:ind w:firstLineChars="200" w:firstLine="605"/>
        <w:rPr>
          <w:rFonts w:ascii="仿宋_GB2312" w:eastAsia="仿宋_GB2312" w:hAnsi="Calibri"/>
          <w:sz w:val="32"/>
          <w:szCs w:val="32"/>
        </w:rPr>
      </w:pPr>
      <w:r w:rsidRPr="00181816">
        <w:rPr>
          <w:rFonts w:ascii="楷体_GB2312" w:eastAsia="楷体_GB2312" w:hAnsi="Calibri" w:hint="eastAsia"/>
          <w:b/>
          <w:sz w:val="32"/>
          <w:szCs w:val="32"/>
        </w:rPr>
        <w:t>（一）梅州市社会保障卡发放工作领导小组。</w:t>
      </w:r>
      <w:r w:rsidRPr="00181816">
        <w:rPr>
          <w:rFonts w:ascii="仿宋_GB2312" w:eastAsia="仿宋_GB2312" w:hAnsi="Calibri" w:hint="eastAsia"/>
          <w:sz w:val="32"/>
          <w:szCs w:val="32"/>
        </w:rPr>
        <w:t>主要负责研究解决全市社会保障卡推广应用工作的问题。由分管副市长任组长，市政府分管副秘书长、市人力资源社会保障局局长、人民银行梅州市中心支行行长任副组长，各有关部门负责人、合作发卡银行主要负责人为成员。办公室设在市</w:t>
      </w:r>
      <w:proofErr w:type="gramStart"/>
      <w:r w:rsidRPr="00181816">
        <w:rPr>
          <w:rFonts w:ascii="仿宋_GB2312" w:eastAsia="仿宋_GB2312" w:hAnsi="Calibri" w:hint="eastAsia"/>
          <w:sz w:val="32"/>
          <w:szCs w:val="32"/>
        </w:rPr>
        <w:t>人社局</w:t>
      </w:r>
      <w:proofErr w:type="gramEnd"/>
      <w:r w:rsidRPr="00181816">
        <w:rPr>
          <w:rFonts w:ascii="仿宋_GB2312" w:eastAsia="仿宋_GB2312" w:hAnsi="Calibri" w:hint="eastAsia"/>
          <w:sz w:val="32"/>
          <w:szCs w:val="32"/>
        </w:rPr>
        <w:t>，主任由市</w:t>
      </w:r>
      <w:proofErr w:type="gramStart"/>
      <w:r w:rsidRPr="00181816">
        <w:rPr>
          <w:rFonts w:ascii="仿宋_GB2312" w:eastAsia="仿宋_GB2312" w:hAnsi="Calibri" w:hint="eastAsia"/>
          <w:sz w:val="32"/>
          <w:szCs w:val="32"/>
        </w:rPr>
        <w:t>人社局</w:t>
      </w:r>
      <w:proofErr w:type="gramEnd"/>
      <w:r w:rsidRPr="00181816">
        <w:rPr>
          <w:rFonts w:ascii="仿宋_GB2312" w:eastAsia="仿宋_GB2312" w:hAnsi="Calibri" w:hint="eastAsia"/>
          <w:sz w:val="32"/>
          <w:szCs w:val="32"/>
        </w:rPr>
        <w:t>局长兼任。</w:t>
      </w:r>
    </w:p>
    <w:p w:rsidR="00181816" w:rsidRDefault="00181816" w:rsidP="00181816">
      <w:pPr>
        <w:spacing w:line="600" w:lineRule="exact"/>
        <w:ind w:firstLineChars="200" w:firstLine="605"/>
        <w:rPr>
          <w:rFonts w:ascii="仿宋_GB2312" w:eastAsia="仿宋_GB2312" w:hAnsi="Calibri"/>
          <w:sz w:val="32"/>
          <w:szCs w:val="32"/>
        </w:rPr>
      </w:pPr>
      <w:r w:rsidRPr="00181816">
        <w:rPr>
          <w:rFonts w:ascii="楷体_GB2312" w:eastAsia="楷体_GB2312" w:hAnsi="Calibri" w:hint="eastAsia"/>
          <w:b/>
          <w:sz w:val="32"/>
          <w:szCs w:val="32"/>
        </w:rPr>
        <w:t>（二）梅州市</w:t>
      </w:r>
      <w:proofErr w:type="gramStart"/>
      <w:r w:rsidRPr="00181816">
        <w:rPr>
          <w:rFonts w:ascii="楷体_GB2312" w:eastAsia="楷体_GB2312" w:hAnsi="Calibri" w:hint="eastAsia"/>
          <w:b/>
          <w:sz w:val="32"/>
          <w:szCs w:val="32"/>
        </w:rPr>
        <w:t>人社局</w:t>
      </w:r>
      <w:proofErr w:type="gramEnd"/>
      <w:r w:rsidRPr="00181816">
        <w:rPr>
          <w:rFonts w:ascii="楷体_GB2312" w:eastAsia="楷体_GB2312" w:hAnsi="Calibri" w:hint="eastAsia"/>
          <w:b/>
          <w:sz w:val="32"/>
          <w:szCs w:val="32"/>
        </w:rPr>
        <w:t>社会保障卡发放工作领导小组。</w:t>
      </w:r>
      <w:r w:rsidRPr="00181816">
        <w:rPr>
          <w:rFonts w:ascii="仿宋_GB2312" w:eastAsia="仿宋_GB2312" w:hAnsi="Calibri" w:hint="eastAsia"/>
          <w:sz w:val="32"/>
          <w:szCs w:val="32"/>
        </w:rPr>
        <w:t>全面负责全市社会保障</w:t>
      </w:r>
      <w:proofErr w:type="gramStart"/>
      <w:r w:rsidRPr="00181816">
        <w:rPr>
          <w:rFonts w:ascii="仿宋_GB2312" w:eastAsia="仿宋_GB2312" w:hAnsi="Calibri" w:hint="eastAsia"/>
          <w:sz w:val="32"/>
          <w:szCs w:val="32"/>
        </w:rPr>
        <w:t>卡建设</w:t>
      </w:r>
      <w:proofErr w:type="gramEnd"/>
      <w:r w:rsidRPr="00181816">
        <w:rPr>
          <w:rFonts w:ascii="仿宋_GB2312" w:eastAsia="仿宋_GB2312" w:hAnsi="Calibri" w:hint="eastAsia"/>
          <w:sz w:val="32"/>
          <w:szCs w:val="32"/>
        </w:rPr>
        <w:t>的统筹和规划。由市</w:t>
      </w:r>
      <w:proofErr w:type="gramStart"/>
      <w:r w:rsidRPr="00181816">
        <w:rPr>
          <w:rFonts w:ascii="仿宋_GB2312" w:eastAsia="仿宋_GB2312" w:hAnsi="Calibri" w:hint="eastAsia"/>
          <w:sz w:val="32"/>
          <w:szCs w:val="32"/>
        </w:rPr>
        <w:t>人社局</w:t>
      </w:r>
      <w:proofErr w:type="gramEnd"/>
      <w:r w:rsidRPr="00181816">
        <w:rPr>
          <w:rFonts w:ascii="仿宋_GB2312" w:eastAsia="仿宋_GB2312" w:hAnsi="Calibri" w:hint="eastAsia"/>
          <w:sz w:val="32"/>
          <w:szCs w:val="32"/>
        </w:rPr>
        <w:t xml:space="preserve">局长任组长、副局长任副组长，按照强省体系建设挂钩领导分工安排分片负责制督促各县（市、区）社会保障卡发放工作落实。 </w:t>
      </w:r>
    </w:p>
    <w:p w:rsidR="00181816" w:rsidRPr="00181816" w:rsidRDefault="00181816" w:rsidP="00181816">
      <w:pPr>
        <w:spacing w:line="600" w:lineRule="exact"/>
        <w:ind w:firstLineChars="200" w:firstLine="603"/>
        <w:rPr>
          <w:rFonts w:ascii="黑体" w:eastAsia="黑体" w:hAnsi="Calibri"/>
          <w:sz w:val="32"/>
          <w:szCs w:val="32"/>
        </w:rPr>
      </w:pPr>
      <w:r w:rsidRPr="00181816">
        <w:rPr>
          <w:rFonts w:ascii="黑体" w:eastAsia="黑体" w:hAnsi="Calibri" w:hint="eastAsia"/>
          <w:sz w:val="32"/>
          <w:szCs w:val="32"/>
        </w:rPr>
        <w:t>三、工作目标和任务</w:t>
      </w:r>
    </w:p>
    <w:p w:rsidR="00181816" w:rsidRPr="00181816" w:rsidRDefault="00181816" w:rsidP="00181816">
      <w:pPr>
        <w:spacing w:line="600" w:lineRule="exact"/>
        <w:ind w:firstLineChars="200" w:firstLine="605"/>
        <w:rPr>
          <w:rFonts w:ascii="楷体_GB2312" w:eastAsia="楷体_GB2312" w:hAnsi="Calibri"/>
          <w:b/>
          <w:sz w:val="32"/>
          <w:szCs w:val="32"/>
        </w:rPr>
      </w:pPr>
      <w:r w:rsidRPr="00181816">
        <w:rPr>
          <w:rFonts w:ascii="楷体_GB2312" w:eastAsia="楷体_GB2312" w:hAnsi="Calibri" w:hint="eastAsia"/>
          <w:b/>
          <w:sz w:val="32"/>
          <w:szCs w:val="32"/>
        </w:rPr>
        <w:t>（一）工作目标。</w:t>
      </w:r>
    </w:p>
    <w:p w:rsidR="00181816" w:rsidRPr="00181816" w:rsidRDefault="00181816" w:rsidP="00181816">
      <w:pPr>
        <w:spacing w:line="600" w:lineRule="exact"/>
        <w:ind w:firstLineChars="200" w:firstLine="603"/>
        <w:rPr>
          <w:rFonts w:ascii="仿宋_GB2312" w:eastAsia="仿宋_GB2312" w:hAnsi="Calibri"/>
          <w:sz w:val="32"/>
          <w:szCs w:val="32"/>
        </w:rPr>
      </w:pPr>
      <w:r w:rsidRPr="00181816">
        <w:rPr>
          <w:rFonts w:ascii="仿宋_GB2312" w:eastAsia="仿宋_GB2312" w:hAnsi="Calibri" w:hint="eastAsia"/>
          <w:sz w:val="32"/>
          <w:szCs w:val="32"/>
        </w:rPr>
        <w:t>坚持以人为本，以服务民生、便民利民为出发点，全面推进社会保障“一卡通”的目标，实现“社会保障卡全省基本全覆盖”及“一人一卡、一卡多用、</w:t>
      </w:r>
      <w:proofErr w:type="gramStart"/>
      <w:r w:rsidRPr="00181816">
        <w:rPr>
          <w:rFonts w:ascii="仿宋_GB2312" w:eastAsia="仿宋_GB2312" w:hAnsi="Calibri" w:hint="eastAsia"/>
          <w:sz w:val="32"/>
          <w:szCs w:val="32"/>
        </w:rPr>
        <w:t>一</w:t>
      </w:r>
      <w:proofErr w:type="gramEnd"/>
      <w:r w:rsidRPr="00181816">
        <w:rPr>
          <w:rFonts w:ascii="仿宋_GB2312" w:eastAsia="仿宋_GB2312" w:hAnsi="Calibri" w:hint="eastAsia"/>
          <w:sz w:val="32"/>
          <w:szCs w:val="32"/>
        </w:rPr>
        <w:t>卡通用”，创新政府管理手段，提高政</w:t>
      </w:r>
      <w:r w:rsidRPr="00181816">
        <w:rPr>
          <w:rFonts w:ascii="仿宋_GB2312" w:eastAsia="仿宋_GB2312" w:hAnsi="Calibri" w:hint="eastAsia"/>
          <w:sz w:val="32"/>
          <w:szCs w:val="32"/>
        </w:rPr>
        <w:lastRenderedPageBreak/>
        <w:t>府社会管理和公共服务能力。</w:t>
      </w:r>
    </w:p>
    <w:p w:rsidR="00181816" w:rsidRDefault="00181816" w:rsidP="00181816">
      <w:pPr>
        <w:spacing w:line="600" w:lineRule="exact"/>
        <w:ind w:firstLineChars="200" w:firstLine="605"/>
        <w:rPr>
          <w:rFonts w:ascii="楷体_GB2312" w:eastAsia="楷体_GB2312" w:hAnsi="Calibri"/>
          <w:b/>
          <w:sz w:val="32"/>
          <w:szCs w:val="32"/>
        </w:rPr>
      </w:pPr>
      <w:r w:rsidRPr="00181816">
        <w:rPr>
          <w:rFonts w:ascii="楷体_GB2312" w:eastAsia="楷体_GB2312" w:hAnsi="Calibri" w:hint="eastAsia"/>
          <w:b/>
          <w:sz w:val="32"/>
          <w:szCs w:val="32"/>
        </w:rPr>
        <w:t>（二）主要任务。</w:t>
      </w:r>
    </w:p>
    <w:p w:rsidR="00181816" w:rsidRDefault="00181816" w:rsidP="00181816">
      <w:pPr>
        <w:spacing w:line="600" w:lineRule="exact"/>
        <w:ind w:firstLineChars="200" w:firstLine="605"/>
        <w:rPr>
          <w:rFonts w:ascii="楷体_GB2312" w:eastAsia="楷体_GB2312" w:hAnsi="Calibri"/>
          <w:b/>
          <w:sz w:val="32"/>
          <w:szCs w:val="32"/>
        </w:rPr>
      </w:pPr>
      <w:r w:rsidRPr="00181816">
        <w:rPr>
          <w:rFonts w:ascii="仿宋_GB2312" w:eastAsia="仿宋_GB2312" w:hAnsi="Calibri" w:hint="eastAsia"/>
          <w:b/>
          <w:sz w:val="32"/>
          <w:szCs w:val="32"/>
        </w:rPr>
        <w:t>1.加大社会保障卡的发放力度。</w:t>
      </w:r>
      <w:r w:rsidRPr="00181816">
        <w:rPr>
          <w:rFonts w:ascii="仿宋_GB2312" w:eastAsia="仿宋_GB2312" w:hAnsi="Calibri" w:hint="eastAsia"/>
          <w:sz w:val="32"/>
          <w:szCs w:val="32"/>
        </w:rPr>
        <w:t>省</w:t>
      </w:r>
      <w:proofErr w:type="gramStart"/>
      <w:r w:rsidRPr="00181816">
        <w:rPr>
          <w:rFonts w:ascii="仿宋_GB2312" w:eastAsia="仿宋_GB2312" w:hAnsi="Calibri" w:hint="eastAsia"/>
          <w:sz w:val="32"/>
          <w:szCs w:val="32"/>
        </w:rPr>
        <w:t>人社厅</w:t>
      </w:r>
      <w:proofErr w:type="gramEnd"/>
      <w:r w:rsidRPr="00181816">
        <w:rPr>
          <w:rFonts w:ascii="仿宋_GB2312" w:eastAsia="仿宋_GB2312" w:hAnsi="Calibri" w:hint="eastAsia"/>
          <w:sz w:val="32"/>
          <w:szCs w:val="32"/>
        </w:rPr>
        <w:t>下达我市任务是新发卡330万张，至今年年</w:t>
      </w:r>
      <w:proofErr w:type="gramStart"/>
      <w:r w:rsidRPr="00181816">
        <w:rPr>
          <w:rFonts w:ascii="仿宋_GB2312" w:eastAsia="仿宋_GB2312" w:hAnsi="Calibri" w:hint="eastAsia"/>
          <w:sz w:val="32"/>
          <w:szCs w:val="32"/>
        </w:rPr>
        <w:t>底全市</w:t>
      </w:r>
      <w:proofErr w:type="gramEnd"/>
      <w:r w:rsidRPr="00181816">
        <w:rPr>
          <w:rFonts w:ascii="仿宋_GB2312" w:eastAsia="仿宋_GB2312" w:hAnsi="Calibri" w:hint="eastAsia"/>
          <w:sz w:val="32"/>
          <w:szCs w:val="32"/>
        </w:rPr>
        <w:t>持卡人数要达400万张，持卡率达 77.2 %。现根据我市户籍人口的实际下达社会保障卡新发卡任务，2013年底各县（市、区）社会保障卡持卡人数：梅江区28万人、梅县45万人、兴宁市93万人、五华县97万人、大埔县42万人、丰顺县56万人、平远县21万人、蕉岭县18万人。各县（市、区）要将任务层层分解，将责任落实到各部门、各镇（街）、各村（居），有计划地推进工作开展，确保按时完成发卡任务。要配合相关银行尽早完成发卡数据的准备，规范采集，确保质量，为大规模快速发卡提供数据基础。</w:t>
      </w:r>
    </w:p>
    <w:p w:rsidR="00181816" w:rsidRDefault="00181816" w:rsidP="00181816">
      <w:pPr>
        <w:spacing w:line="600" w:lineRule="exact"/>
        <w:ind w:firstLineChars="200" w:firstLine="605"/>
        <w:rPr>
          <w:rFonts w:ascii="楷体_GB2312" w:eastAsia="楷体_GB2312" w:hAnsi="Calibri"/>
          <w:b/>
          <w:sz w:val="32"/>
          <w:szCs w:val="32"/>
        </w:rPr>
      </w:pPr>
      <w:r w:rsidRPr="00181816">
        <w:rPr>
          <w:rFonts w:ascii="仿宋_GB2312" w:eastAsia="仿宋_GB2312" w:hAnsi="Calibri" w:hint="eastAsia"/>
          <w:b/>
          <w:sz w:val="32"/>
          <w:szCs w:val="32"/>
        </w:rPr>
        <w:t>2.积极推广社会保障卡的应用。</w:t>
      </w:r>
      <w:r w:rsidRPr="00181816">
        <w:rPr>
          <w:rFonts w:ascii="仿宋_GB2312" w:eastAsia="仿宋_GB2312" w:hAnsi="Calibri" w:hint="eastAsia"/>
          <w:sz w:val="32"/>
          <w:szCs w:val="32"/>
        </w:rPr>
        <w:t>全面推进社会保障卡在人力资源社会保障领域的应用。实现卡在养老、医疗保险、就业服务、技能培训等方面的广泛应用。以政府公共服务卡为目标，开展跨部门、跨领域的应用，推广就诊</w:t>
      </w:r>
      <w:proofErr w:type="gramStart"/>
      <w:r w:rsidRPr="00181816">
        <w:rPr>
          <w:rFonts w:ascii="仿宋_GB2312" w:eastAsia="仿宋_GB2312" w:hAnsi="Calibri" w:hint="eastAsia"/>
          <w:sz w:val="32"/>
          <w:szCs w:val="32"/>
        </w:rPr>
        <w:t>一</w:t>
      </w:r>
      <w:proofErr w:type="gramEnd"/>
      <w:r w:rsidRPr="00181816">
        <w:rPr>
          <w:rFonts w:ascii="仿宋_GB2312" w:eastAsia="仿宋_GB2312" w:hAnsi="Calibri" w:hint="eastAsia"/>
          <w:sz w:val="32"/>
          <w:szCs w:val="32"/>
        </w:rPr>
        <w:t>卡通，率先启动社会保障卡在低保、惠农等业务领域的应用功能。</w:t>
      </w:r>
    </w:p>
    <w:p w:rsidR="000D5605" w:rsidRDefault="00181816" w:rsidP="000D5605">
      <w:pPr>
        <w:spacing w:line="600" w:lineRule="exact"/>
        <w:ind w:firstLineChars="200" w:firstLine="605"/>
        <w:rPr>
          <w:rFonts w:ascii="仿宋_GB2312" w:eastAsia="仿宋_GB2312" w:hAnsi="Calibri" w:hint="eastAsia"/>
          <w:sz w:val="32"/>
          <w:szCs w:val="32"/>
        </w:rPr>
      </w:pPr>
      <w:r w:rsidRPr="00181816">
        <w:rPr>
          <w:rFonts w:ascii="仿宋_GB2312" w:eastAsia="仿宋_GB2312" w:hAnsi="Calibri" w:hint="eastAsia"/>
          <w:b/>
          <w:sz w:val="32"/>
          <w:szCs w:val="32"/>
        </w:rPr>
        <w:t>3.建设社会保障卡数据库。</w:t>
      </w:r>
      <w:r w:rsidRPr="00181816">
        <w:rPr>
          <w:rFonts w:ascii="仿宋_GB2312" w:eastAsia="仿宋_GB2312" w:hAnsi="Calibri" w:hint="eastAsia"/>
          <w:sz w:val="32"/>
          <w:szCs w:val="32"/>
        </w:rPr>
        <w:t>建设梅州市社会保障卡数据库，为全省</w:t>
      </w:r>
      <w:proofErr w:type="gramStart"/>
      <w:r w:rsidRPr="00181816">
        <w:rPr>
          <w:rFonts w:ascii="仿宋_GB2312" w:eastAsia="仿宋_GB2312" w:hAnsi="Calibri" w:hint="eastAsia"/>
          <w:sz w:val="32"/>
          <w:szCs w:val="32"/>
        </w:rPr>
        <w:t>一</w:t>
      </w:r>
      <w:proofErr w:type="gramEnd"/>
      <w:r w:rsidRPr="00181816">
        <w:rPr>
          <w:rFonts w:ascii="仿宋_GB2312" w:eastAsia="仿宋_GB2312" w:hAnsi="Calibri" w:hint="eastAsia"/>
          <w:sz w:val="32"/>
          <w:szCs w:val="32"/>
        </w:rPr>
        <w:t>卡通</w:t>
      </w:r>
      <w:proofErr w:type="gramStart"/>
      <w:r w:rsidRPr="00181816">
        <w:rPr>
          <w:rFonts w:ascii="仿宋_GB2312" w:eastAsia="仿宋_GB2312" w:hAnsi="Calibri" w:hint="eastAsia"/>
          <w:sz w:val="32"/>
          <w:szCs w:val="32"/>
        </w:rPr>
        <w:t>打下卡数据</w:t>
      </w:r>
      <w:proofErr w:type="gramEnd"/>
      <w:r w:rsidRPr="00181816">
        <w:rPr>
          <w:rFonts w:ascii="仿宋_GB2312" w:eastAsia="仿宋_GB2312" w:hAnsi="Calibri" w:hint="eastAsia"/>
          <w:sz w:val="32"/>
          <w:szCs w:val="32"/>
        </w:rPr>
        <w:t>基础；优化制卡、发卡工作流程，提高工作效率，为</w:t>
      </w:r>
      <w:proofErr w:type="gramStart"/>
      <w:r w:rsidRPr="00181816">
        <w:rPr>
          <w:rFonts w:ascii="仿宋_GB2312" w:eastAsia="仿宋_GB2312" w:hAnsi="Calibri" w:hint="eastAsia"/>
          <w:sz w:val="32"/>
          <w:szCs w:val="32"/>
        </w:rPr>
        <w:t>加快卡</w:t>
      </w:r>
      <w:proofErr w:type="gramEnd"/>
      <w:r w:rsidRPr="00181816">
        <w:rPr>
          <w:rFonts w:ascii="仿宋_GB2312" w:eastAsia="仿宋_GB2312" w:hAnsi="Calibri" w:hint="eastAsia"/>
          <w:sz w:val="32"/>
          <w:szCs w:val="32"/>
        </w:rPr>
        <w:t>的发放创造良好环境。6月份，实现全省使用统一的卡系统进行制卡、发卡。</w:t>
      </w:r>
    </w:p>
    <w:p w:rsidR="000D5605" w:rsidRDefault="000D5605" w:rsidP="000D5605">
      <w:pPr>
        <w:spacing w:line="600" w:lineRule="exact"/>
        <w:ind w:firstLineChars="200" w:firstLine="605"/>
        <w:rPr>
          <w:rFonts w:ascii="仿宋_GB2312" w:eastAsia="仿宋_GB2312" w:hint="eastAsia"/>
          <w:sz w:val="32"/>
          <w:szCs w:val="32"/>
        </w:rPr>
      </w:pPr>
      <w:r w:rsidRPr="000D5605">
        <w:rPr>
          <w:rFonts w:ascii="仿宋_GB2312" w:eastAsia="仿宋_GB2312" w:hAnsi="Calibri" w:hint="eastAsia"/>
          <w:b/>
          <w:sz w:val="32"/>
          <w:szCs w:val="32"/>
        </w:rPr>
        <w:t>4、健全配套政策。</w:t>
      </w:r>
      <w:r w:rsidR="00181816" w:rsidRPr="000D5605">
        <w:rPr>
          <w:rFonts w:ascii="仿宋_GB2312" w:eastAsia="仿宋_GB2312" w:hint="eastAsia"/>
          <w:sz w:val="32"/>
          <w:szCs w:val="32"/>
        </w:rPr>
        <w:t>尽快出台用卡的相关配套政策，实现社保</w:t>
      </w:r>
      <w:r w:rsidR="00181816" w:rsidRPr="000D5605">
        <w:rPr>
          <w:rFonts w:ascii="仿宋_GB2312" w:eastAsia="仿宋_GB2312" w:hint="eastAsia"/>
          <w:sz w:val="32"/>
          <w:szCs w:val="32"/>
        </w:rPr>
        <w:lastRenderedPageBreak/>
        <w:t>卡应用和管理的衔接，积极联合相关银行出台用卡的优惠措施，为群众用卡提供便利 。</w:t>
      </w:r>
    </w:p>
    <w:p w:rsidR="00181816" w:rsidRPr="000D5605" w:rsidRDefault="000D5605" w:rsidP="000D5605">
      <w:pPr>
        <w:spacing w:line="600" w:lineRule="exact"/>
        <w:ind w:firstLineChars="200" w:firstLine="605"/>
        <w:rPr>
          <w:ins w:id="0" w:author="feng" w:date="2013-05-10T17:51:00Z"/>
          <w:rFonts w:ascii="仿宋_GB2312" w:eastAsia="仿宋_GB2312" w:hint="eastAsia"/>
          <w:sz w:val="32"/>
          <w:szCs w:val="32"/>
        </w:rPr>
      </w:pPr>
      <w:r w:rsidRPr="000D5605">
        <w:rPr>
          <w:rFonts w:ascii="仿宋_GB2312" w:eastAsia="仿宋_GB2312" w:hAnsi="Calibri" w:hint="eastAsia"/>
          <w:b/>
          <w:sz w:val="32"/>
          <w:szCs w:val="32"/>
        </w:rPr>
        <w:t>5、广泛建立应用和服务终端。</w:t>
      </w:r>
      <w:r w:rsidR="00181816" w:rsidRPr="000D5605">
        <w:rPr>
          <w:rFonts w:ascii="仿宋_GB2312" w:eastAsia="仿宋_GB2312" w:hint="eastAsia"/>
          <w:sz w:val="32"/>
          <w:szCs w:val="32"/>
        </w:rPr>
        <w:t>市和各县（市、区）要在政府部门的办事大厅、镇（街）的行政服务中心、村（社区）以及银行网点、医院、药店、邮局、商场等公众场所设立应用和服务终端，要积极开展网上用卡服务和自助服务，方便群众用卡。</w:t>
      </w:r>
    </w:p>
    <w:p w:rsidR="00181816" w:rsidRPr="00181816" w:rsidRDefault="00181816" w:rsidP="00181816">
      <w:pPr>
        <w:spacing w:line="600" w:lineRule="exact"/>
        <w:ind w:firstLineChars="200" w:firstLine="603"/>
        <w:rPr>
          <w:rFonts w:ascii="黑体" w:eastAsia="黑体" w:hAnsi="Calibri"/>
          <w:sz w:val="32"/>
          <w:szCs w:val="32"/>
        </w:rPr>
      </w:pPr>
      <w:r w:rsidRPr="00181816">
        <w:rPr>
          <w:rFonts w:ascii="黑体" w:eastAsia="黑体" w:hAnsi="Calibri" w:hint="eastAsia"/>
          <w:sz w:val="32"/>
          <w:szCs w:val="32"/>
        </w:rPr>
        <w:t>四、主要工作措施</w:t>
      </w:r>
    </w:p>
    <w:p w:rsidR="00181816" w:rsidRPr="00181816" w:rsidRDefault="00181816" w:rsidP="00181816">
      <w:pPr>
        <w:spacing w:line="600" w:lineRule="exact"/>
        <w:ind w:firstLineChars="200" w:firstLine="605"/>
        <w:rPr>
          <w:rFonts w:ascii="仿宋_GB2312" w:eastAsia="仿宋_GB2312" w:hAnsi="Calibri"/>
          <w:sz w:val="32"/>
          <w:szCs w:val="32"/>
        </w:rPr>
      </w:pPr>
      <w:r w:rsidRPr="00181816">
        <w:rPr>
          <w:rFonts w:ascii="楷体_GB2312" w:eastAsia="楷体_GB2312" w:hAnsi="Calibri" w:hint="eastAsia"/>
          <w:b/>
          <w:sz w:val="32"/>
          <w:szCs w:val="32"/>
        </w:rPr>
        <w:t>（一）抓紧动员部署。</w:t>
      </w:r>
      <w:r w:rsidRPr="00181816">
        <w:rPr>
          <w:rFonts w:ascii="仿宋_GB2312" w:eastAsia="仿宋_GB2312" w:hAnsi="Calibri" w:hint="eastAsia"/>
          <w:sz w:val="32"/>
          <w:szCs w:val="32"/>
        </w:rPr>
        <w:t>各县（市、区）要尽快进行全面动员和部署，要争取当地党委政府支持，以户籍地发卡为原则，抓紧研究制定本地区工作方案。各县（市、区）的工作方案要报市局备案（设在信息中心，联系人：罗璞，联系电话：2128188）。</w:t>
      </w:r>
    </w:p>
    <w:p w:rsidR="00181816" w:rsidRPr="00181816" w:rsidRDefault="00181816" w:rsidP="00181816">
      <w:pPr>
        <w:spacing w:line="600" w:lineRule="exact"/>
        <w:ind w:firstLineChars="200" w:firstLine="605"/>
        <w:rPr>
          <w:rFonts w:ascii="仿宋_GB2312" w:eastAsia="仿宋_GB2312" w:hAnsi="Calibri"/>
          <w:sz w:val="32"/>
          <w:szCs w:val="32"/>
        </w:rPr>
      </w:pPr>
      <w:r w:rsidRPr="00181816">
        <w:rPr>
          <w:rFonts w:ascii="楷体_GB2312" w:eastAsia="楷体_GB2312" w:hAnsi="Calibri" w:hint="eastAsia"/>
          <w:b/>
          <w:sz w:val="32"/>
          <w:szCs w:val="32"/>
        </w:rPr>
        <w:t>（二）落实工作经费。</w:t>
      </w:r>
      <w:r w:rsidRPr="00181816">
        <w:rPr>
          <w:rFonts w:ascii="仿宋_GB2312" w:eastAsia="仿宋_GB2312" w:hAnsi="Calibri" w:hint="eastAsia"/>
          <w:sz w:val="32"/>
          <w:szCs w:val="32"/>
        </w:rPr>
        <w:t>各地要多方面筹集资金，争取财政支持，对基层开展工作提供经费补助，包括个人数据采集补贴、宣传经费、添加办公设备等。同时，吸引商业银行投入，解决制卡及其相应系统建设成本费用。</w:t>
      </w:r>
    </w:p>
    <w:p w:rsidR="00181816" w:rsidRPr="00181816" w:rsidRDefault="00181816" w:rsidP="00181816">
      <w:pPr>
        <w:spacing w:line="600" w:lineRule="exact"/>
        <w:ind w:firstLineChars="200" w:firstLine="605"/>
        <w:rPr>
          <w:rFonts w:ascii="仿宋_GB2312" w:eastAsia="仿宋_GB2312" w:hAnsi="Calibri"/>
          <w:sz w:val="32"/>
          <w:szCs w:val="32"/>
        </w:rPr>
      </w:pPr>
      <w:r w:rsidRPr="00181816">
        <w:rPr>
          <w:rFonts w:ascii="楷体_GB2312" w:eastAsia="楷体_GB2312" w:hAnsi="Calibri" w:hint="eastAsia"/>
          <w:b/>
          <w:sz w:val="32"/>
          <w:szCs w:val="32"/>
        </w:rPr>
        <w:t>（三）加强沟通协调。</w:t>
      </w:r>
      <w:r w:rsidRPr="00181816">
        <w:rPr>
          <w:rFonts w:ascii="仿宋_GB2312" w:eastAsia="仿宋_GB2312" w:hAnsi="Calibri" w:hint="eastAsia"/>
          <w:sz w:val="32"/>
          <w:szCs w:val="32"/>
        </w:rPr>
        <w:t>加强与公安、财政、卫生、民政、农业、残联等部门的沟通协调，争取其在信息基础数据、卡应用的业务领域拓展等方面的支持和配合；加强与银行、卡商等联系沟通，充分调动其在制卡、发卡、用卡方面的积极性和参与度。</w:t>
      </w:r>
    </w:p>
    <w:p w:rsidR="000D5605" w:rsidRDefault="00181816" w:rsidP="000D5605">
      <w:pPr>
        <w:spacing w:line="600" w:lineRule="exact"/>
        <w:ind w:firstLineChars="200" w:firstLine="605"/>
        <w:rPr>
          <w:rFonts w:ascii="仿宋_GB2312" w:eastAsia="仿宋_GB2312" w:hAnsi="Calibri" w:hint="eastAsia"/>
          <w:sz w:val="32"/>
          <w:szCs w:val="32"/>
        </w:rPr>
      </w:pPr>
      <w:r w:rsidRPr="00181816">
        <w:rPr>
          <w:rFonts w:ascii="楷体_GB2312" w:eastAsia="楷体_GB2312" w:hAnsi="Calibri" w:hint="eastAsia"/>
          <w:b/>
          <w:sz w:val="32"/>
          <w:szCs w:val="32"/>
        </w:rPr>
        <w:t>（四）强化检查考核。</w:t>
      </w:r>
      <w:r w:rsidRPr="00181816">
        <w:rPr>
          <w:rFonts w:ascii="仿宋_GB2312" w:eastAsia="仿宋_GB2312" w:hAnsi="Calibri" w:hint="eastAsia"/>
          <w:sz w:val="32"/>
          <w:szCs w:val="32"/>
        </w:rPr>
        <w:t>根据市府办印发《关于加强社会保障卡发行工作的通知》（梅市府办明电〔2013〕49号）的要求，市政府督查小组将定期督查各县（市、区）的社会保障卡发行情况。市政</w:t>
      </w:r>
      <w:r w:rsidRPr="00181816">
        <w:rPr>
          <w:rFonts w:ascii="仿宋_GB2312" w:eastAsia="仿宋_GB2312" w:hAnsi="Calibri" w:hint="eastAsia"/>
          <w:sz w:val="32"/>
          <w:szCs w:val="32"/>
        </w:rPr>
        <w:lastRenderedPageBreak/>
        <w:t>府在年终时将采取听取汇报、查阅资料、现场检查、集中评议等办法，对各县（市、区）2013年社会保障</w:t>
      </w:r>
      <w:proofErr w:type="gramStart"/>
      <w:r w:rsidRPr="00181816">
        <w:rPr>
          <w:rFonts w:ascii="仿宋_GB2312" w:eastAsia="仿宋_GB2312" w:hAnsi="Calibri" w:hint="eastAsia"/>
          <w:sz w:val="32"/>
          <w:szCs w:val="32"/>
        </w:rPr>
        <w:t>卡基本</w:t>
      </w:r>
      <w:proofErr w:type="gramEnd"/>
      <w:r w:rsidRPr="00181816">
        <w:rPr>
          <w:rFonts w:ascii="仿宋_GB2312" w:eastAsia="仿宋_GB2312" w:hAnsi="Calibri" w:hint="eastAsia"/>
          <w:sz w:val="32"/>
          <w:szCs w:val="32"/>
        </w:rPr>
        <w:t>全覆盖工作进行检查验收。未按时完成发卡任务的县（市、区），分管副县（市、区）长要向市政府分管副市长说明原因。市局将参照省厅的做法，将社会保障卡发放工作作为今年重点督查工作，组织开展阶段性检查、考核和评估。市局对全年工作任务完成好的给予奖励，对完成发卡任务100%的给予每张卡补助2元的工作经费。从今年7月份起，市局每月对各县（市、区）发行情况进行通报。</w:t>
      </w:r>
    </w:p>
    <w:p w:rsidR="00181816" w:rsidRPr="00181816" w:rsidRDefault="000D5605" w:rsidP="000D5605">
      <w:pPr>
        <w:spacing w:line="600" w:lineRule="exact"/>
        <w:ind w:firstLineChars="200" w:firstLine="605"/>
        <w:rPr>
          <w:ins w:id="1" w:author="feng" w:date="2013-05-10T18:02:00Z"/>
          <w:rFonts w:ascii="仿宋_GB2312" w:eastAsia="仿宋_GB2312" w:hAnsi="Calibri"/>
          <w:sz w:val="32"/>
          <w:szCs w:val="32"/>
        </w:rPr>
      </w:pPr>
      <w:bookmarkStart w:id="2" w:name="_GoBack"/>
      <w:r w:rsidRPr="000D5605">
        <w:rPr>
          <w:rFonts w:ascii="楷体_GB2312" w:eastAsia="楷体_GB2312" w:hAnsi="Calibri" w:hint="eastAsia"/>
          <w:b/>
          <w:sz w:val="32"/>
          <w:szCs w:val="32"/>
        </w:rPr>
        <w:t>（五）加强卡片管理。</w:t>
      </w:r>
      <w:bookmarkEnd w:id="2"/>
      <w:r w:rsidR="00181816" w:rsidRPr="00181816">
        <w:rPr>
          <w:rFonts w:ascii="仿宋_GB2312" w:eastAsia="仿宋_GB2312" w:hAnsi="Calibri" w:hint="eastAsia"/>
          <w:sz w:val="32"/>
          <w:szCs w:val="32"/>
        </w:rPr>
        <w:t>要严格执行国家、省关于社会保障</w:t>
      </w:r>
      <w:proofErr w:type="gramStart"/>
      <w:r w:rsidR="00181816" w:rsidRPr="00181816">
        <w:rPr>
          <w:rFonts w:ascii="仿宋_GB2312" w:eastAsia="仿宋_GB2312" w:hAnsi="Calibri" w:hint="eastAsia"/>
          <w:sz w:val="32"/>
          <w:szCs w:val="32"/>
        </w:rPr>
        <w:t>卡建设</w:t>
      </w:r>
      <w:proofErr w:type="gramEnd"/>
      <w:r w:rsidR="00181816" w:rsidRPr="00181816">
        <w:rPr>
          <w:rFonts w:ascii="仿宋_GB2312" w:eastAsia="仿宋_GB2312" w:hAnsi="Calibri" w:hint="eastAsia"/>
          <w:sz w:val="32"/>
          <w:szCs w:val="32"/>
        </w:rPr>
        <w:t>标准和规范，加强管理，有序推进，切实做好制卡信息采集比对，避免引发错误制卡以及其他问题；要加快发卡进度，尽快替换现有的</w:t>
      </w:r>
      <w:proofErr w:type="gramStart"/>
      <w:r w:rsidR="00181816" w:rsidRPr="00181816">
        <w:rPr>
          <w:rFonts w:ascii="仿宋_GB2312" w:eastAsia="仿宋_GB2312" w:hAnsi="Calibri" w:hint="eastAsia"/>
          <w:sz w:val="32"/>
          <w:szCs w:val="32"/>
        </w:rPr>
        <w:t>医</w:t>
      </w:r>
      <w:proofErr w:type="gramEnd"/>
      <w:r w:rsidR="00181816" w:rsidRPr="00181816">
        <w:rPr>
          <w:rFonts w:ascii="仿宋_GB2312" w:eastAsia="仿宋_GB2312" w:hAnsi="Calibri" w:hint="eastAsia"/>
          <w:sz w:val="32"/>
          <w:szCs w:val="32"/>
        </w:rPr>
        <w:t>保卡、就诊卡等，支持持卡人持社会保障卡就诊，处理好现有社会保障卡和就诊卡并行期的衔接，做好相关业务和账户的平稳过渡；新拓展的应用，要做好与社会保障卡公共信息的比对纠错，做好业务和信息系统的衔接，确保社会保障卡有序有效应用；加强个人信息和卡片安全管理，防止信息泄露，完善卡片管理系统，避免因卡片丢失给持卡人带来的损失。</w:t>
      </w:r>
    </w:p>
    <w:p w:rsidR="00181816" w:rsidRPr="00181816" w:rsidRDefault="00181816" w:rsidP="00181816">
      <w:pPr>
        <w:spacing w:line="600" w:lineRule="exact"/>
        <w:ind w:firstLineChars="200" w:firstLine="605"/>
        <w:rPr>
          <w:rFonts w:ascii="仿宋_GB2312" w:eastAsia="仿宋_GB2312" w:hAnsi="Calibri"/>
          <w:sz w:val="32"/>
          <w:szCs w:val="32"/>
        </w:rPr>
      </w:pPr>
      <w:r w:rsidRPr="00181816">
        <w:rPr>
          <w:rFonts w:ascii="楷体_GB2312" w:eastAsia="楷体_GB2312" w:hAnsi="Calibri" w:hint="eastAsia"/>
          <w:b/>
          <w:sz w:val="32"/>
          <w:szCs w:val="32"/>
        </w:rPr>
        <w:t>（六）加强宣传报道。</w:t>
      </w:r>
      <w:r w:rsidRPr="00181816">
        <w:rPr>
          <w:rFonts w:ascii="仿宋_GB2312" w:eastAsia="仿宋_GB2312" w:hAnsi="Calibri" w:hint="eastAsia"/>
          <w:sz w:val="32"/>
          <w:szCs w:val="32"/>
        </w:rPr>
        <w:t>各地要充分运用群众喜闻乐见、通俗易懂的方式或通过报纸、电视、网络等各种媒体或通过组成文艺小分队到镇村演出等形式宣传发放社会保障卡的目的、意义和作用，将社会保障卡的功能和应用等知识送到农民家中和田间地头，提高群众对社会保障卡的认知度。市局将定期编印简报，刊登各地各部门</w:t>
      </w:r>
      <w:r w:rsidRPr="00181816">
        <w:rPr>
          <w:rFonts w:ascii="仿宋_GB2312" w:eastAsia="仿宋_GB2312" w:hAnsi="Calibri" w:hint="eastAsia"/>
          <w:sz w:val="32"/>
          <w:szCs w:val="32"/>
        </w:rPr>
        <w:lastRenderedPageBreak/>
        <w:t>社会保障卡应用的典型经验和进展成效，积极推广好经验、好做法。</w:t>
      </w:r>
    </w:p>
    <w:p w:rsidR="00181816" w:rsidRPr="00181816" w:rsidRDefault="00181816" w:rsidP="00181816">
      <w:pPr>
        <w:spacing w:line="600" w:lineRule="exact"/>
        <w:ind w:firstLineChars="200" w:firstLine="603"/>
        <w:rPr>
          <w:rFonts w:ascii="黑体" w:eastAsia="黑体" w:hAnsi="Calibri"/>
          <w:sz w:val="32"/>
          <w:szCs w:val="32"/>
        </w:rPr>
      </w:pPr>
      <w:r w:rsidRPr="00181816">
        <w:rPr>
          <w:rFonts w:ascii="黑体" w:eastAsia="黑体" w:hAnsi="Calibri" w:hint="eastAsia"/>
          <w:sz w:val="32"/>
          <w:szCs w:val="32"/>
        </w:rPr>
        <w:t>五、阶段时间安排</w:t>
      </w:r>
    </w:p>
    <w:p w:rsidR="00181816" w:rsidRPr="00181816" w:rsidRDefault="00181816" w:rsidP="00181816">
      <w:pPr>
        <w:spacing w:line="600" w:lineRule="exact"/>
        <w:ind w:firstLineChars="200" w:firstLine="605"/>
        <w:rPr>
          <w:rFonts w:ascii="楷体_GB2312" w:eastAsia="楷体_GB2312" w:hAnsi="Calibri"/>
          <w:b/>
          <w:sz w:val="32"/>
          <w:szCs w:val="32"/>
        </w:rPr>
      </w:pPr>
      <w:r w:rsidRPr="00181816">
        <w:rPr>
          <w:rFonts w:ascii="楷体_GB2312" w:eastAsia="楷体_GB2312" w:hAnsi="Calibri" w:hint="eastAsia"/>
          <w:b/>
          <w:sz w:val="32"/>
          <w:szCs w:val="32"/>
        </w:rPr>
        <w:t>（一）动员发动阶段（2013年5月-2013年6月）。</w:t>
      </w:r>
      <w:r w:rsidRPr="00181816">
        <w:rPr>
          <w:rFonts w:ascii="仿宋_GB2312" w:eastAsia="仿宋_GB2312" w:hAnsi="Calibri" w:hint="eastAsia"/>
          <w:sz w:val="32"/>
          <w:szCs w:val="32"/>
        </w:rPr>
        <w:t>召开全市</w:t>
      </w:r>
      <w:proofErr w:type="gramStart"/>
      <w:r w:rsidRPr="00181816">
        <w:rPr>
          <w:rFonts w:ascii="仿宋_GB2312" w:eastAsia="仿宋_GB2312" w:hAnsi="Calibri" w:hint="eastAsia"/>
          <w:sz w:val="32"/>
          <w:szCs w:val="32"/>
        </w:rPr>
        <w:t>社会保障卡全覆盖</w:t>
      </w:r>
      <w:proofErr w:type="gramEnd"/>
      <w:r w:rsidRPr="00181816">
        <w:rPr>
          <w:rFonts w:ascii="仿宋_GB2312" w:eastAsia="仿宋_GB2312" w:hAnsi="Calibri" w:hint="eastAsia"/>
          <w:sz w:val="32"/>
          <w:szCs w:val="32"/>
        </w:rPr>
        <w:t>工作座谈会，以及市和县（市、区）工作动员会；成立</w:t>
      </w:r>
      <w:proofErr w:type="gramStart"/>
      <w:r w:rsidRPr="00181816">
        <w:rPr>
          <w:rFonts w:ascii="仿宋_GB2312" w:eastAsia="仿宋_GB2312" w:hAnsi="Calibri" w:hint="eastAsia"/>
          <w:sz w:val="32"/>
          <w:szCs w:val="32"/>
        </w:rPr>
        <w:t>社会保障卡全覆盖</w:t>
      </w:r>
      <w:proofErr w:type="gramEnd"/>
      <w:r w:rsidRPr="00181816">
        <w:rPr>
          <w:rFonts w:ascii="仿宋_GB2312" w:eastAsia="仿宋_GB2312" w:hAnsi="Calibri" w:hint="eastAsia"/>
          <w:sz w:val="32"/>
          <w:szCs w:val="32"/>
        </w:rPr>
        <w:t>工作领导小组；制定出台《梅州市社会保障卡基本全覆盖工作方案》等文件。各县（市、区）要参照市</w:t>
      </w:r>
      <w:proofErr w:type="gramStart"/>
      <w:r w:rsidRPr="00181816">
        <w:rPr>
          <w:rFonts w:ascii="仿宋_GB2312" w:eastAsia="仿宋_GB2312" w:hAnsi="Calibri" w:hint="eastAsia"/>
          <w:sz w:val="32"/>
          <w:szCs w:val="32"/>
        </w:rPr>
        <w:t>人社局</w:t>
      </w:r>
      <w:proofErr w:type="gramEnd"/>
      <w:r w:rsidRPr="00181816">
        <w:rPr>
          <w:rFonts w:ascii="仿宋_GB2312" w:eastAsia="仿宋_GB2312" w:hAnsi="Calibri" w:hint="eastAsia"/>
          <w:sz w:val="32"/>
          <w:szCs w:val="32"/>
        </w:rPr>
        <w:t>的做法，研究制定本地工作方案，全面启动社会保障卡发放工作。</w:t>
      </w:r>
    </w:p>
    <w:p w:rsidR="00181816" w:rsidRPr="00181816" w:rsidRDefault="00181816" w:rsidP="00181816">
      <w:pPr>
        <w:spacing w:line="600" w:lineRule="exact"/>
        <w:ind w:firstLineChars="200" w:firstLine="605"/>
        <w:rPr>
          <w:rFonts w:ascii="仿宋_GB2312" w:eastAsia="仿宋_GB2312" w:hAnsi="Calibri"/>
          <w:sz w:val="32"/>
          <w:szCs w:val="32"/>
        </w:rPr>
      </w:pPr>
      <w:r w:rsidRPr="00181816">
        <w:rPr>
          <w:rFonts w:ascii="楷体_GB2312" w:eastAsia="楷体_GB2312" w:hAnsi="Calibri" w:hint="eastAsia"/>
          <w:b/>
          <w:sz w:val="32"/>
          <w:szCs w:val="32"/>
        </w:rPr>
        <w:t>（二）全面发卡阶段（2013年6月-2013年12月）。</w:t>
      </w:r>
      <w:r w:rsidRPr="00181816">
        <w:rPr>
          <w:rFonts w:ascii="仿宋_GB2312" w:eastAsia="仿宋_GB2312" w:hAnsi="Calibri" w:hint="eastAsia"/>
          <w:sz w:val="32"/>
          <w:szCs w:val="32"/>
        </w:rPr>
        <w:t>市和县（市、区）要按照工作任务安排，组织开展各项工作，统一使用梅州市社会保障卡管理信息系统，统一制作并发放社会保障卡，完成年度发卡计划。</w:t>
      </w:r>
    </w:p>
    <w:p w:rsidR="00181816" w:rsidRPr="00181816" w:rsidRDefault="00181816" w:rsidP="00181816">
      <w:pPr>
        <w:spacing w:line="600" w:lineRule="exact"/>
        <w:ind w:firstLineChars="200" w:firstLine="605"/>
        <w:rPr>
          <w:rFonts w:ascii="仿宋_GB2312" w:eastAsia="仿宋_GB2312" w:hAnsi="Calibri"/>
          <w:sz w:val="32"/>
          <w:szCs w:val="32"/>
        </w:rPr>
      </w:pPr>
      <w:r w:rsidRPr="00181816">
        <w:rPr>
          <w:rFonts w:ascii="楷体_GB2312" w:eastAsia="楷体_GB2312" w:hAnsi="Calibri" w:hint="eastAsia"/>
          <w:b/>
          <w:sz w:val="32"/>
          <w:szCs w:val="32"/>
        </w:rPr>
        <w:t>(三)检查验收阶段（2014年1月）。</w:t>
      </w:r>
      <w:r w:rsidRPr="00181816">
        <w:rPr>
          <w:rFonts w:ascii="仿宋_GB2312" w:eastAsia="仿宋_GB2312" w:hAnsi="Calibri" w:hint="eastAsia"/>
          <w:sz w:val="32"/>
          <w:szCs w:val="32"/>
        </w:rPr>
        <w:t>市局采取听取汇报、查阅资料、现场检查、集中评议等方法对各县（市、区）2013年社会保障</w:t>
      </w:r>
      <w:proofErr w:type="gramStart"/>
      <w:r w:rsidRPr="00181816">
        <w:rPr>
          <w:rFonts w:ascii="仿宋_GB2312" w:eastAsia="仿宋_GB2312" w:hAnsi="Calibri" w:hint="eastAsia"/>
          <w:sz w:val="32"/>
          <w:szCs w:val="32"/>
        </w:rPr>
        <w:t>卡基本</w:t>
      </w:r>
      <w:proofErr w:type="gramEnd"/>
      <w:r w:rsidRPr="00181816">
        <w:rPr>
          <w:rFonts w:ascii="仿宋_GB2312" w:eastAsia="仿宋_GB2312" w:hAnsi="Calibri" w:hint="eastAsia"/>
          <w:sz w:val="32"/>
          <w:szCs w:val="32"/>
        </w:rPr>
        <w:t>全覆盖工作进行检查验收。</w:t>
      </w:r>
    </w:p>
    <w:p w:rsidR="00E64E39" w:rsidRPr="00181816" w:rsidRDefault="00E64E39" w:rsidP="005870CA">
      <w:pPr>
        <w:spacing w:line="520" w:lineRule="exact"/>
        <w:jc w:val="center"/>
        <w:rPr>
          <w:rFonts w:ascii="仿宋_GB2312" w:eastAsia="仿宋_GB2312" w:hAnsi="Calibri"/>
          <w:sz w:val="32"/>
          <w:szCs w:val="32"/>
        </w:rPr>
      </w:pPr>
    </w:p>
    <w:sectPr w:rsidR="00E64E39" w:rsidRPr="00181816" w:rsidSect="00D449C5">
      <w:headerReference w:type="even" r:id="rId8"/>
      <w:headerReference w:type="default" r:id="rId9"/>
      <w:footerReference w:type="even" r:id="rId10"/>
      <w:footerReference w:type="default" r:id="rId11"/>
      <w:pgSz w:w="11906" w:h="16838" w:code="9"/>
      <w:pgMar w:top="1701" w:right="1588" w:bottom="1701" w:left="1701" w:header="851" w:footer="992" w:gutter="0"/>
      <w:pgNumType w:fmt="numberInDash"/>
      <w:cols w:space="425"/>
      <w:docGrid w:type="linesAndChars" w:linePitch="292" w:charSpace="-37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31D1" w:rsidRDefault="002131D1">
      <w:r>
        <w:separator/>
      </w:r>
    </w:p>
  </w:endnote>
  <w:endnote w:type="continuationSeparator" w:id="0">
    <w:p w:rsidR="002131D1" w:rsidRDefault="00213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Tahoma">
    <w:panose1 w:val="020B0604030504040204"/>
    <w:charset w:val="00"/>
    <w:family w:val="swiss"/>
    <w:pitch w:val="variable"/>
    <w:sig w:usb0="61002A87" w:usb1="80000000" w:usb2="00000008" w:usb3="00000000" w:csb0="000101FF"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0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DA3" w:rsidRDefault="00E17DA3" w:rsidP="000D58E4">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17DA3" w:rsidRDefault="00E17DA3" w:rsidP="00096C00">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4845851"/>
      <w:docPartObj>
        <w:docPartGallery w:val="Page Numbers (Bottom of Page)"/>
        <w:docPartUnique/>
      </w:docPartObj>
    </w:sdtPr>
    <w:sdtEndPr/>
    <w:sdtContent>
      <w:p w:rsidR="00E17DA3" w:rsidRDefault="005870CA" w:rsidP="00181816">
        <w:pPr>
          <w:pStyle w:val="a5"/>
          <w:jc w:val="right"/>
        </w:pPr>
        <w:r>
          <w:fldChar w:fldCharType="begin"/>
        </w:r>
        <w:r>
          <w:instrText>PAGE   \* MERGEFORMAT</w:instrText>
        </w:r>
        <w:r>
          <w:fldChar w:fldCharType="separate"/>
        </w:r>
        <w:r w:rsidR="000D5605" w:rsidRPr="000D5605">
          <w:rPr>
            <w:noProof/>
            <w:lang w:val="zh-CN"/>
          </w:rPr>
          <w:t>-</w:t>
        </w:r>
        <w:r w:rsidR="000D5605">
          <w:rPr>
            <w:noProof/>
          </w:rPr>
          <w:t xml:space="preserve"> 7 -</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31D1" w:rsidRDefault="002131D1">
      <w:r>
        <w:separator/>
      </w:r>
    </w:p>
  </w:footnote>
  <w:footnote w:type="continuationSeparator" w:id="0">
    <w:p w:rsidR="002131D1" w:rsidRDefault="002131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F19" w:rsidRDefault="007E6F19" w:rsidP="007E6F19">
    <w:pPr>
      <w:pStyle w:val="a7"/>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F19" w:rsidRDefault="007E6F19" w:rsidP="007E6F19">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91"/>
  <w:drawingGridVerticalSpacing w:val="14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0085"/>
    <w:rsid w:val="000055B3"/>
    <w:rsid w:val="00050085"/>
    <w:rsid w:val="0008192E"/>
    <w:rsid w:val="00096C00"/>
    <w:rsid w:val="00097506"/>
    <w:rsid w:val="000B4D31"/>
    <w:rsid w:val="000C1FD0"/>
    <w:rsid w:val="000D5605"/>
    <w:rsid w:val="000D58E4"/>
    <w:rsid w:val="000D6CB2"/>
    <w:rsid w:val="00134C18"/>
    <w:rsid w:val="00142243"/>
    <w:rsid w:val="00167750"/>
    <w:rsid w:val="00181816"/>
    <w:rsid w:val="001B7916"/>
    <w:rsid w:val="001D1661"/>
    <w:rsid w:val="001D4B5D"/>
    <w:rsid w:val="001E4FFC"/>
    <w:rsid w:val="001F1F90"/>
    <w:rsid w:val="002047B5"/>
    <w:rsid w:val="00211C67"/>
    <w:rsid w:val="002131D1"/>
    <w:rsid w:val="002540B0"/>
    <w:rsid w:val="00270D1F"/>
    <w:rsid w:val="002A3489"/>
    <w:rsid w:val="002D0667"/>
    <w:rsid w:val="002E4451"/>
    <w:rsid w:val="00303AF7"/>
    <w:rsid w:val="00353257"/>
    <w:rsid w:val="00363C47"/>
    <w:rsid w:val="003670AC"/>
    <w:rsid w:val="003715D9"/>
    <w:rsid w:val="0038748E"/>
    <w:rsid w:val="003B59A7"/>
    <w:rsid w:val="003C2C3B"/>
    <w:rsid w:val="003D6454"/>
    <w:rsid w:val="00414BDD"/>
    <w:rsid w:val="004163DF"/>
    <w:rsid w:val="00445F88"/>
    <w:rsid w:val="004C034B"/>
    <w:rsid w:val="004D55E9"/>
    <w:rsid w:val="004E6DF7"/>
    <w:rsid w:val="004F35A2"/>
    <w:rsid w:val="004F69F0"/>
    <w:rsid w:val="0051722B"/>
    <w:rsid w:val="00554431"/>
    <w:rsid w:val="00557116"/>
    <w:rsid w:val="00566D19"/>
    <w:rsid w:val="00572AC0"/>
    <w:rsid w:val="00586183"/>
    <w:rsid w:val="005870CA"/>
    <w:rsid w:val="005A569D"/>
    <w:rsid w:val="005B1EA1"/>
    <w:rsid w:val="005C6CB6"/>
    <w:rsid w:val="005E3095"/>
    <w:rsid w:val="005F27B7"/>
    <w:rsid w:val="0060321D"/>
    <w:rsid w:val="00616174"/>
    <w:rsid w:val="00616291"/>
    <w:rsid w:val="00627A57"/>
    <w:rsid w:val="006310B4"/>
    <w:rsid w:val="00637732"/>
    <w:rsid w:val="00657E8F"/>
    <w:rsid w:val="0068051E"/>
    <w:rsid w:val="00683558"/>
    <w:rsid w:val="006C66F5"/>
    <w:rsid w:val="006E460B"/>
    <w:rsid w:val="00706650"/>
    <w:rsid w:val="00706DCF"/>
    <w:rsid w:val="00732243"/>
    <w:rsid w:val="0074745F"/>
    <w:rsid w:val="00755DDB"/>
    <w:rsid w:val="00771349"/>
    <w:rsid w:val="007836EF"/>
    <w:rsid w:val="007E32A7"/>
    <w:rsid w:val="007E6F19"/>
    <w:rsid w:val="008071A1"/>
    <w:rsid w:val="00815F14"/>
    <w:rsid w:val="00834522"/>
    <w:rsid w:val="00841391"/>
    <w:rsid w:val="0085784C"/>
    <w:rsid w:val="00863DCC"/>
    <w:rsid w:val="008668C1"/>
    <w:rsid w:val="00867445"/>
    <w:rsid w:val="0087677F"/>
    <w:rsid w:val="008A7BE2"/>
    <w:rsid w:val="008C398B"/>
    <w:rsid w:val="008F387C"/>
    <w:rsid w:val="008F49E3"/>
    <w:rsid w:val="008F6169"/>
    <w:rsid w:val="0091050B"/>
    <w:rsid w:val="00926923"/>
    <w:rsid w:val="00927A5C"/>
    <w:rsid w:val="009318F7"/>
    <w:rsid w:val="00965554"/>
    <w:rsid w:val="009A0332"/>
    <w:rsid w:val="009C53D7"/>
    <w:rsid w:val="009E491C"/>
    <w:rsid w:val="009E563B"/>
    <w:rsid w:val="009F363F"/>
    <w:rsid w:val="00A06AA5"/>
    <w:rsid w:val="00A117AC"/>
    <w:rsid w:val="00A230FE"/>
    <w:rsid w:val="00A334ED"/>
    <w:rsid w:val="00A36E6F"/>
    <w:rsid w:val="00A455FA"/>
    <w:rsid w:val="00A64E34"/>
    <w:rsid w:val="00A677B2"/>
    <w:rsid w:val="00A83968"/>
    <w:rsid w:val="00A97661"/>
    <w:rsid w:val="00AE799C"/>
    <w:rsid w:val="00AF3BBC"/>
    <w:rsid w:val="00B10742"/>
    <w:rsid w:val="00B215D3"/>
    <w:rsid w:val="00B26C76"/>
    <w:rsid w:val="00B3361C"/>
    <w:rsid w:val="00B3667B"/>
    <w:rsid w:val="00B70E90"/>
    <w:rsid w:val="00B8271F"/>
    <w:rsid w:val="00BA51EA"/>
    <w:rsid w:val="00BA64AC"/>
    <w:rsid w:val="00BB5632"/>
    <w:rsid w:val="00BB592C"/>
    <w:rsid w:val="00BC43A5"/>
    <w:rsid w:val="00BE15F6"/>
    <w:rsid w:val="00C02D60"/>
    <w:rsid w:val="00C04C8D"/>
    <w:rsid w:val="00C072FC"/>
    <w:rsid w:val="00C3196E"/>
    <w:rsid w:val="00C31C7D"/>
    <w:rsid w:val="00C32A0F"/>
    <w:rsid w:val="00C40F89"/>
    <w:rsid w:val="00C96EFE"/>
    <w:rsid w:val="00CB1A1D"/>
    <w:rsid w:val="00CB5B9B"/>
    <w:rsid w:val="00CE2A59"/>
    <w:rsid w:val="00D02FF0"/>
    <w:rsid w:val="00D051E2"/>
    <w:rsid w:val="00D249BF"/>
    <w:rsid w:val="00D322BA"/>
    <w:rsid w:val="00D35BFE"/>
    <w:rsid w:val="00D449C5"/>
    <w:rsid w:val="00D5512A"/>
    <w:rsid w:val="00D752CB"/>
    <w:rsid w:val="00D82460"/>
    <w:rsid w:val="00DE2EF1"/>
    <w:rsid w:val="00DE454B"/>
    <w:rsid w:val="00DF254D"/>
    <w:rsid w:val="00DF663E"/>
    <w:rsid w:val="00DF7BD8"/>
    <w:rsid w:val="00E145C9"/>
    <w:rsid w:val="00E17DA3"/>
    <w:rsid w:val="00E20185"/>
    <w:rsid w:val="00E456C4"/>
    <w:rsid w:val="00E571AC"/>
    <w:rsid w:val="00E637C5"/>
    <w:rsid w:val="00E64E39"/>
    <w:rsid w:val="00E80150"/>
    <w:rsid w:val="00E976C3"/>
    <w:rsid w:val="00EC488C"/>
    <w:rsid w:val="00F10FEE"/>
    <w:rsid w:val="00F20761"/>
    <w:rsid w:val="00F30551"/>
    <w:rsid w:val="00F502DD"/>
    <w:rsid w:val="00F64512"/>
    <w:rsid w:val="00F700FD"/>
    <w:rsid w:val="00F763B8"/>
    <w:rsid w:val="00F86F88"/>
    <w:rsid w:val="00F925CF"/>
    <w:rsid w:val="00FA198B"/>
    <w:rsid w:val="00FA254E"/>
    <w:rsid w:val="00FF7E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02D6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2540B0"/>
    <w:rPr>
      <w:sz w:val="18"/>
      <w:szCs w:val="18"/>
    </w:rPr>
  </w:style>
  <w:style w:type="character" w:styleId="a4">
    <w:name w:val="Hyperlink"/>
    <w:rsid w:val="00096C00"/>
    <w:rPr>
      <w:color w:val="0000FF"/>
      <w:u w:val="single"/>
    </w:rPr>
  </w:style>
  <w:style w:type="paragraph" w:customStyle="1" w:styleId="Char">
    <w:name w:val="Char"/>
    <w:basedOn w:val="a"/>
    <w:autoRedefine/>
    <w:rsid w:val="00096C00"/>
    <w:pPr>
      <w:widowControl/>
      <w:snapToGrid w:val="0"/>
      <w:spacing w:after="160" w:line="360" w:lineRule="auto"/>
      <w:jc w:val="left"/>
    </w:pPr>
    <w:rPr>
      <w:kern w:val="0"/>
      <w:sz w:val="24"/>
      <w:lang w:eastAsia="en-US"/>
    </w:rPr>
  </w:style>
  <w:style w:type="paragraph" w:styleId="a5">
    <w:name w:val="footer"/>
    <w:basedOn w:val="a"/>
    <w:link w:val="Char0"/>
    <w:uiPriority w:val="99"/>
    <w:rsid w:val="00096C00"/>
    <w:pPr>
      <w:tabs>
        <w:tab w:val="center" w:pos="4153"/>
        <w:tab w:val="right" w:pos="8306"/>
      </w:tabs>
      <w:snapToGrid w:val="0"/>
      <w:jc w:val="left"/>
    </w:pPr>
    <w:rPr>
      <w:sz w:val="18"/>
      <w:szCs w:val="18"/>
    </w:rPr>
  </w:style>
  <w:style w:type="character" w:styleId="a6">
    <w:name w:val="page number"/>
    <w:basedOn w:val="a0"/>
    <w:rsid w:val="00096C00"/>
  </w:style>
  <w:style w:type="paragraph" w:customStyle="1" w:styleId="CharCharCharChar">
    <w:name w:val="Char Char Char Char"/>
    <w:basedOn w:val="a"/>
    <w:rsid w:val="00097506"/>
    <w:rPr>
      <w:rFonts w:ascii="Tahoma" w:hAnsi="Tahoma"/>
      <w:sz w:val="24"/>
      <w:szCs w:val="20"/>
    </w:rPr>
  </w:style>
  <w:style w:type="paragraph" w:styleId="a7">
    <w:name w:val="header"/>
    <w:basedOn w:val="a"/>
    <w:rsid w:val="00097506"/>
    <w:pPr>
      <w:pBdr>
        <w:bottom w:val="single" w:sz="6" w:space="1" w:color="auto"/>
      </w:pBdr>
      <w:tabs>
        <w:tab w:val="center" w:pos="4153"/>
        <w:tab w:val="right" w:pos="8306"/>
      </w:tabs>
      <w:snapToGrid w:val="0"/>
      <w:jc w:val="center"/>
    </w:pPr>
    <w:rPr>
      <w:sz w:val="18"/>
      <w:szCs w:val="18"/>
    </w:rPr>
  </w:style>
  <w:style w:type="character" w:customStyle="1" w:styleId="Char0">
    <w:name w:val="页脚 Char"/>
    <w:link w:val="a5"/>
    <w:uiPriority w:val="99"/>
    <w:rsid w:val="00D02FF0"/>
    <w:rPr>
      <w:kern w:val="2"/>
      <w:sz w:val="18"/>
      <w:szCs w:val="18"/>
    </w:rPr>
  </w:style>
  <w:style w:type="character" w:customStyle="1" w:styleId="Char1">
    <w:name w:val="正文首行缩进 Char"/>
    <w:link w:val="a8"/>
    <w:locked/>
    <w:rsid w:val="003C2C3B"/>
    <w:rPr>
      <w:rFonts w:ascii="宋体"/>
      <w:sz w:val="24"/>
    </w:rPr>
  </w:style>
  <w:style w:type="paragraph" w:styleId="a9">
    <w:name w:val="Body Text"/>
    <w:basedOn w:val="a"/>
    <w:link w:val="Char2"/>
    <w:rsid w:val="003C2C3B"/>
    <w:pPr>
      <w:spacing w:after="120"/>
    </w:pPr>
  </w:style>
  <w:style w:type="character" w:customStyle="1" w:styleId="Char2">
    <w:name w:val="正文文本 Char"/>
    <w:link w:val="a9"/>
    <w:rsid w:val="003C2C3B"/>
    <w:rPr>
      <w:kern w:val="2"/>
      <w:sz w:val="21"/>
      <w:szCs w:val="24"/>
    </w:rPr>
  </w:style>
  <w:style w:type="paragraph" w:styleId="a8">
    <w:name w:val="Body Text First Indent"/>
    <w:basedOn w:val="a9"/>
    <w:link w:val="Char1"/>
    <w:rsid w:val="003C2C3B"/>
    <w:pPr>
      <w:spacing w:after="0" w:line="360" w:lineRule="auto"/>
      <w:ind w:firstLineChars="200" w:firstLine="200"/>
    </w:pPr>
    <w:rPr>
      <w:rFonts w:ascii="宋体"/>
      <w:kern w:val="0"/>
      <w:sz w:val="24"/>
      <w:szCs w:val="20"/>
    </w:rPr>
  </w:style>
  <w:style w:type="character" w:customStyle="1" w:styleId="Char10">
    <w:name w:val="正文首行缩进 Char1"/>
    <w:basedOn w:val="Char2"/>
    <w:rsid w:val="003C2C3B"/>
    <w:rPr>
      <w:kern w:val="2"/>
      <w:sz w:val="21"/>
      <w:szCs w:val="24"/>
    </w:rPr>
  </w:style>
  <w:style w:type="paragraph" w:styleId="aa">
    <w:name w:val="Body Text Indent"/>
    <w:basedOn w:val="a"/>
    <w:link w:val="Char3"/>
    <w:rsid w:val="003715D9"/>
    <w:pPr>
      <w:spacing w:after="120"/>
      <w:ind w:leftChars="200" w:left="420"/>
    </w:pPr>
  </w:style>
  <w:style w:type="character" w:customStyle="1" w:styleId="Char3">
    <w:name w:val="正文文本缩进 Char"/>
    <w:link w:val="aa"/>
    <w:rsid w:val="003715D9"/>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02D6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2540B0"/>
    <w:rPr>
      <w:sz w:val="18"/>
      <w:szCs w:val="18"/>
    </w:rPr>
  </w:style>
  <w:style w:type="character" w:styleId="a4">
    <w:name w:val="Hyperlink"/>
    <w:rsid w:val="00096C00"/>
    <w:rPr>
      <w:color w:val="0000FF"/>
      <w:u w:val="single"/>
    </w:rPr>
  </w:style>
  <w:style w:type="paragraph" w:customStyle="1" w:styleId="Char">
    <w:name w:val="Char"/>
    <w:basedOn w:val="a"/>
    <w:autoRedefine/>
    <w:rsid w:val="00096C00"/>
    <w:pPr>
      <w:widowControl/>
      <w:snapToGrid w:val="0"/>
      <w:spacing w:after="160" w:line="360" w:lineRule="auto"/>
      <w:jc w:val="left"/>
    </w:pPr>
    <w:rPr>
      <w:kern w:val="0"/>
      <w:sz w:val="24"/>
      <w:lang w:eastAsia="en-US"/>
    </w:rPr>
  </w:style>
  <w:style w:type="paragraph" w:styleId="a5">
    <w:name w:val="footer"/>
    <w:basedOn w:val="a"/>
    <w:link w:val="Char0"/>
    <w:uiPriority w:val="99"/>
    <w:rsid w:val="00096C00"/>
    <w:pPr>
      <w:tabs>
        <w:tab w:val="center" w:pos="4153"/>
        <w:tab w:val="right" w:pos="8306"/>
      </w:tabs>
      <w:snapToGrid w:val="0"/>
      <w:jc w:val="left"/>
    </w:pPr>
    <w:rPr>
      <w:sz w:val="18"/>
      <w:szCs w:val="18"/>
    </w:rPr>
  </w:style>
  <w:style w:type="character" w:styleId="a6">
    <w:name w:val="page number"/>
    <w:basedOn w:val="a0"/>
    <w:rsid w:val="00096C00"/>
  </w:style>
  <w:style w:type="paragraph" w:customStyle="1" w:styleId="CharCharCharChar">
    <w:name w:val="Char Char Char Char"/>
    <w:basedOn w:val="a"/>
    <w:rsid w:val="00097506"/>
    <w:rPr>
      <w:rFonts w:ascii="Tahoma" w:hAnsi="Tahoma"/>
      <w:sz w:val="24"/>
      <w:szCs w:val="20"/>
    </w:rPr>
  </w:style>
  <w:style w:type="paragraph" w:styleId="a7">
    <w:name w:val="header"/>
    <w:basedOn w:val="a"/>
    <w:rsid w:val="00097506"/>
    <w:pPr>
      <w:pBdr>
        <w:bottom w:val="single" w:sz="6" w:space="1" w:color="auto"/>
      </w:pBdr>
      <w:tabs>
        <w:tab w:val="center" w:pos="4153"/>
        <w:tab w:val="right" w:pos="8306"/>
      </w:tabs>
      <w:snapToGrid w:val="0"/>
      <w:jc w:val="center"/>
    </w:pPr>
    <w:rPr>
      <w:sz w:val="18"/>
      <w:szCs w:val="18"/>
    </w:rPr>
  </w:style>
  <w:style w:type="character" w:customStyle="1" w:styleId="Char0">
    <w:name w:val="页脚 Char"/>
    <w:link w:val="a5"/>
    <w:uiPriority w:val="99"/>
    <w:rsid w:val="00D02FF0"/>
    <w:rPr>
      <w:kern w:val="2"/>
      <w:sz w:val="18"/>
      <w:szCs w:val="18"/>
    </w:rPr>
  </w:style>
  <w:style w:type="character" w:customStyle="1" w:styleId="Char1">
    <w:name w:val="正文首行缩进 Char"/>
    <w:link w:val="a8"/>
    <w:locked/>
    <w:rsid w:val="003C2C3B"/>
    <w:rPr>
      <w:rFonts w:ascii="宋体"/>
      <w:sz w:val="24"/>
    </w:rPr>
  </w:style>
  <w:style w:type="paragraph" w:styleId="a9">
    <w:name w:val="Body Text"/>
    <w:basedOn w:val="a"/>
    <w:link w:val="Char2"/>
    <w:rsid w:val="003C2C3B"/>
    <w:pPr>
      <w:spacing w:after="120"/>
    </w:pPr>
  </w:style>
  <w:style w:type="character" w:customStyle="1" w:styleId="Char2">
    <w:name w:val="正文文本 Char"/>
    <w:link w:val="a9"/>
    <w:rsid w:val="003C2C3B"/>
    <w:rPr>
      <w:kern w:val="2"/>
      <w:sz w:val="21"/>
      <w:szCs w:val="24"/>
    </w:rPr>
  </w:style>
  <w:style w:type="paragraph" w:styleId="a8">
    <w:name w:val="Body Text First Indent"/>
    <w:basedOn w:val="a9"/>
    <w:link w:val="Char1"/>
    <w:rsid w:val="003C2C3B"/>
    <w:pPr>
      <w:spacing w:after="0" w:line="360" w:lineRule="auto"/>
      <w:ind w:firstLineChars="200" w:firstLine="200"/>
    </w:pPr>
    <w:rPr>
      <w:rFonts w:ascii="宋体"/>
      <w:kern w:val="0"/>
      <w:sz w:val="24"/>
      <w:szCs w:val="20"/>
    </w:rPr>
  </w:style>
  <w:style w:type="character" w:customStyle="1" w:styleId="Char10">
    <w:name w:val="正文首行缩进 Char1"/>
    <w:basedOn w:val="Char2"/>
    <w:rsid w:val="003C2C3B"/>
    <w:rPr>
      <w:kern w:val="2"/>
      <w:sz w:val="21"/>
      <w:szCs w:val="24"/>
    </w:rPr>
  </w:style>
  <w:style w:type="paragraph" w:styleId="aa">
    <w:name w:val="Body Text Indent"/>
    <w:basedOn w:val="a"/>
    <w:link w:val="Char3"/>
    <w:rsid w:val="003715D9"/>
    <w:pPr>
      <w:spacing w:after="120"/>
      <w:ind w:leftChars="200" w:left="420"/>
    </w:pPr>
  </w:style>
  <w:style w:type="character" w:customStyle="1" w:styleId="Char3">
    <w:name w:val="正文文本缩进 Char"/>
    <w:link w:val="aa"/>
    <w:rsid w:val="003715D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84587">
      <w:bodyDiv w:val="1"/>
      <w:marLeft w:val="0"/>
      <w:marRight w:val="0"/>
      <w:marTop w:val="0"/>
      <w:marBottom w:val="0"/>
      <w:divBdr>
        <w:top w:val="none" w:sz="0" w:space="0" w:color="auto"/>
        <w:left w:val="none" w:sz="0" w:space="0" w:color="auto"/>
        <w:bottom w:val="none" w:sz="0" w:space="0" w:color="auto"/>
        <w:right w:val="none" w:sz="0" w:space="0" w:color="auto"/>
      </w:divBdr>
    </w:div>
    <w:div w:id="430472638">
      <w:bodyDiv w:val="1"/>
      <w:marLeft w:val="0"/>
      <w:marRight w:val="0"/>
      <w:marTop w:val="0"/>
      <w:marBottom w:val="0"/>
      <w:divBdr>
        <w:top w:val="none" w:sz="0" w:space="0" w:color="auto"/>
        <w:left w:val="none" w:sz="0" w:space="0" w:color="auto"/>
        <w:bottom w:val="none" w:sz="0" w:space="0" w:color="auto"/>
        <w:right w:val="none" w:sz="0" w:space="0" w:color="auto"/>
      </w:divBdr>
    </w:div>
    <w:div w:id="441072885">
      <w:bodyDiv w:val="1"/>
      <w:marLeft w:val="0"/>
      <w:marRight w:val="0"/>
      <w:marTop w:val="0"/>
      <w:marBottom w:val="0"/>
      <w:divBdr>
        <w:top w:val="none" w:sz="0" w:space="0" w:color="auto"/>
        <w:left w:val="none" w:sz="0" w:space="0" w:color="auto"/>
        <w:bottom w:val="none" w:sz="0" w:space="0" w:color="auto"/>
        <w:right w:val="none" w:sz="0" w:space="0" w:color="auto"/>
      </w:divBdr>
    </w:div>
    <w:div w:id="903370406">
      <w:bodyDiv w:val="1"/>
      <w:marLeft w:val="0"/>
      <w:marRight w:val="0"/>
      <w:marTop w:val="0"/>
      <w:marBottom w:val="0"/>
      <w:divBdr>
        <w:top w:val="none" w:sz="0" w:space="0" w:color="auto"/>
        <w:left w:val="none" w:sz="0" w:space="0" w:color="auto"/>
        <w:bottom w:val="none" w:sz="0" w:space="0" w:color="auto"/>
        <w:right w:val="none" w:sz="0" w:space="0" w:color="auto"/>
      </w:divBdr>
    </w:div>
    <w:div w:id="1101754354">
      <w:bodyDiv w:val="1"/>
      <w:marLeft w:val="0"/>
      <w:marRight w:val="0"/>
      <w:marTop w:val="0"/>
      <w:marBottom w:val="0"/>
      <w:divBdr>
        <w:top w:val="none" w:sz="0" w:space="0" w:color="auto"/>
        <w:left w:val="none" w:sz="0" w:space="0" w:color="auto"/>
        <w:bottom w:val="none" w:sz="0" w:space="0" w:color="auto"/>
        <w:right w:val="none" w:sz="0" w:space="0" w:color="auto"/>
      </w:divBdr>
    </w:div>
    <w:div w:id="1155414984">
      <w:bodyDiv w:val="1"/>
      <w:marLeft w:val="0"/>
      <w:marRight w:val="0"/>
      <w:marTop w:val="0"/>
      <w:marBottom w:val="0"/>
      <w:divBdr>
        <w:top w:val="none" w:sz="0" w:space="0" w:color="auto"/>
        <w:left w:val="none" w:sz="0" w:space="0" w:color="auto"/>
        <w:bottom w:val="none" w:sz="0" w:space="0" w:color="auto"/>
        <w:right w:val="none" w:sz="0" w:space="0" w:color="auto"/>
      </w:divBdr>
    </w:div>
    <w:div w:id="1188181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4EB560-F998-403F-8930-B6E4FD2E9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8</Pages>
  <Words>618</Words>
  <Characters>3525</Characters>
  <Application>Microsoft Office Word</Application>
  <DocSecurity>0</DocSecurity>
  <Lines>29</Lines>
  <Paragraphs>8</Paragraphs>
  <ScaleCrop>false</ScaleCrop>
  <Company>WWW.YlmF.CoM</Company>
  <LinksUpToDate>false</LinksUpToDate>
  <CharactersWithSpaces>4135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转发省人社厅关于开展</dc:title>
  <dc:subject/>
  <dc:creator>培训科</dc:creator>
  <cp:keywords/>
  <dc:description/>
  <cp:lastModifiedBy>mzsrsj-001</cp:lastModifiedBy>
  <cp:revision>36</cp:revision>
  <cp:lastPrinted>2013-06-25T09:30:00Z</cp:lastPrinted>
  <dcterms:created xsi:type="dcterms:W3CDTF">2013-05-22T01:48:00Z</dcterms:created>
  <dcterms:modified xsi:type="dcterms:W3CDTF">2013-06-25T09:30:00Z</dcterms:modified>
</cp:coreProperties>
</file>